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02" w:rsidRPr="009D1C2B" w:rsidRDefault="00D349E6" w:rsidP="00091A88">
      <w:pPr>
        <w:rPr>
          <w:rFonts w:asciiTheme="minorBidi" w:hAnsiTheme="minorBidi"/>
          <w:b/>
          <w:bCs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0E862B26" wp14:editId="4C31FE96">
            <wp:simplePos x="0" y="0"/>
            <wp:positionH relativeFrom="column">
              <wp:posOffset>4291330</wp:posOffset>
            </wp:positionH>
            <wp:positionV relativeFrom="paragraph">
              <wp:posOffset>300355</wp:posOffset>
            </wp:positionV>
            <wp:extent cx="1524000" cy="1524000"/>
            <wp:effectExtent l="0" t="0" r="0" b="0"/>
            <wp:wrapTight wrapText="bothSides">
              <wp:wrapPolygon edited="0">
                <wp:start x="0" y="0"/>
                <wp:lineTo x="0" y="21330"/>
                <wp:lineTo x="21330" y="21330"/>
                <wp:lineTo x="21330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O-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A88" w:rsidRPr="009D1C2B">
        <w:rPr>
          <w:rFonts w:asciiTheme="minorBidi" w:hAnsiTheme="minorBidi"/>
          <w:b/>
          <w:bCs/>
          <w:u w:val="single"/>
        </w:rPr>
        <w:t xml:space="preserve">První ročník festivalu </w:t>
      </w:r>
      <w:proofErr w:type="spellStart"/>
      <w:r w:rsidR="00091A88" w:rsidRPr="009D1C2B">
        <w:rPr>
          <w:rFonts w:asciiTheme="minorBidi" w:hAnsiTheme="minorBidi"/>
          <w:b/>
          <w:bCs/>
          <w:u w:val="single"/>
        </w:rPr>
        <w:t>Industry</w:t>
      </w:r>
      <w:proofErr w:type="spellEnd"/>
      <w:r w:rsidR="00091A88" w:rsidRPr="009D1C2B">
        <w:rPr>
          <w:rFonts w:asciiTheme="minorBidi" w:hAnsiTheme="minorBidi"/>
          <w:b/>
          <w:bCs/>
          <w:u w:val="single"/>
        </w:rPr>
        <w:t xml:space="preserve"> Open otevře průmyslové areály na několika místech v regionu</w:t>
      </w:r>
      <w:r w:rsidRPr="00D349E6">
        <w:rPr>
          <w:noProof/>
          <w:lang w:eastAsia="cs-CZ"/>
        </w:rPr>
        <w:t xml:space="preserve"> </w:t>
      </w:r>
    </w:p>
    <w:p w:rsidR="00203218" w:rsidRPr="009D1C2B" w:rsidRDefault="00920A88" w:rsidP="00382C9C">
      <w:pPr>
        <w:jc w:val="both"/>
        <w:rPr>
          <w:rFonts w:asciiTheme="minorBidi" w:hAnsiTheme="minorBidi"/>
          <w:b/>
          <w:bCs/>
          <w:sz w:val="20"/>
          <w:szCs w:val="20"/>
        </w:rPr>
      </w:pPr>
      <w:r w:rsidRPr="009D1C2B">
        <w:rPr>
          <w:rFonts w:asciiTheme="minorBidi" w:hAnsiTheme="minorBidi"/>
          <w:b/>
          <w:bCs/>
          <w:sz w:val="20"/>
          <w:szCs w:val="20"/>
        </w:rPr>
        <w:t xml:space="preserve">Plzeň (15. května 2019): </w:t>
      </w:r>
      <w:r w:rsidR="00203218" w:rsidRPr="009D1C2B">
        <w:rPr>
          <w:rFonts w:asciiTheme="minorBidi" w:hAnsiTheme="minorBidi"/>
          <w:b/>
          <w:bCs/>
          <w:sz w:val="20"/>
          <w:szCs w:val="20"/>
        </w:rPr>
        <w:t>K</w:t>
      </w:r>
      <w:r w:rsidR="00091A88" w:rsidRPr="009D1C2B">
        <w:rPr>
          <w:rFonts w:asciiTheme="minorBidi" w:hAnsiTheme="minorBidi"/>
          <w:b/>
          <w:bCs/>
          <w:sz w:val="20"/>
          <w:szCs w:val="20"/>
        </w:rPr>
        <w:t>omentované prohlídky, exkurze do výroby, jízd</w:t>
      </w:r>
      <w:r w:rsidR="00A51171">
        <w:rPr>
          <w:rFonts w:asciiTheme="minorBidi" w:hAnsiTheme="minorBidi"/>
          <w:b/>
          <w:bCs/>
          <w:sz w:val="20"/>
          <w:szCs w:val="20"/>
        </w:rPr>
        <w:t>y historických vozidel i parní vlak</w:t>
      </w:r>
      <w:r w:rsidR="00091A88" w:rsidRPr="009D1C2B">
        <w:rPr>
          <w:rFonts w:asciiTheme="minorBidi" w:hAnsiTheme="minorBidi"/>
          <w:b/>
          <w:bCs/>
          <w:sz w:val="20"/>
          <w:szCs w:val="20"/>
        </w:rPr>
        <w:t xml:space="preserve">, hornický skanzen a také bohatý doprovodný program pro celou rodinu. To vše nabídne premiérový ročník festivalu </w:t>
      </w:r>
      <w:proofErr w:type="spellStart"/>
      <w:r w:rsidR="00091A88" w:rsidRPr="009D1C2B">
        <w:rPr>
          <w:rFonts w:asciiTheme="minorBidi" w:hAnsiTheme="minorBidi"/>
          <w:b/>
          <w:bCs/>
          <w:sz w:val="20"/>
          <w:szCs w:val="20"/>
        </w:rPr>
        <w:t>Industry</w:t>
      </w:r>
      <w:proofErr w:type="spellEnd"/>
      <w:r w:rsidR="00091A88" w:rsidRPr="009D1C2B">
        <w:rPr>
          <w:rFonts w:asciiTheme="minorBidi" w:hAnsiTheme="minorBidi"/>
          <w:b/>
          <w:bCs/>
          <w:sz w:val="20"/>
          <w:szCs w:val="20"/>
        </w:rPr>
        <w:t xml:space="preserve"> Open, který se k</w:t>
      </w:r>
      <w:r w:rsidR="00203218" w:rsidRPr="009D1C2B">
        <w:rPr>
          <w:rFonts w:asciiTheme="minorBidi" w:hAnsiTheme="minorBidi"/>
          <w:b/>
          <w:bCs/>
          <w:sz w:val="20"/>
          <w:szCs w:val="20"/>
        </w:rPr>
        <w:t xml:space="preserve">oná o víkendu 14. – 16. června na několika místech </w:t>
      </w:r>
      <w:r w:rsidR="00822B01">
        <w:rPr>
          <w:rFonts w:asciiTheme="minorBidi" w:hAnsiTheme="minorBidi"/>
          <w:b/>
          <w:bCs/>
          <w:sz w:val="20"/>
          <w:szCs w:val="20"/>
        </w:rPr>
        <w:t>v Plzni a</w:t>
      </w:r>
      <w:r w:rsidR="00203218" w:rsidRPr="009D1C2B">
        <w:rPr>
          <w:rFonts w:asciiTheme="minorBidi" w:hAnsiTheme="minorBidi"/>
          <w:b/>
          <w:bCs/>
          <w:sz w:val="20"/>
          <w:szCs w:val="20"/>
        </w:rPr>
        <w:t> Plzeňském kraji.</w:t>
      </w:r>
      <w:r w:rsidR="00C90C1B" w:rsidRPr="009D1C2B">
        <w:rPr>
          <w:rFonts w:asciiTheme="minorBidi" w:hAnsiTheme="minorBidi"/>
          <w:b/>
          <w:bCs/>
          <w:sz w:val="20"/>
          <w:szCs w:val="20"/>
        </w:rPr>
        <w:t xml:space="preserve"> </w:t>
      </w:r>
      <w:r w:rsidR="009D1C2B" w:rsidRPr="009D1C2B">
        <w:rPr>
          <w:rFonts w:asciiTheme="minorBidi" w:hAnsiTheme="minorBidi"/>
          <w:b/>
          <w:bCs/>
          <w:sz w:val="20"/>
          <w:szCs w:val="20"/>
        </w:rPr>
        <w:t xml:space="preserve">V </w:t>
      </w:r>
      <w:r w:rsidRPr="009D1C2B">
        <w:rPr>
          <w:rFonts w:asciiTheme="minorBidi" w:hAnsiTheme="minorBidi"/>
          <w:b/>
          <w:bCs/>
          <w:sz w:val="20"/>
          <w:szCs w:val="20"/>
        </w:rPr>
        <w:t>řadě případů se návštěvníci podívají i na místa, kam se běžně nedostanou. V </w:t>
      </w:r>
      <w:r w:rsidR="009D1C2B" w:rsidRPr="009D1C2B">
        <w:rPr>
          <w:rFonts w:asciiTheme="minorBidi" w:hAnsiTheme="minorBidi"/>
          <w:b/>
          <w:bCs/>
          <w:sz w:val="20"/>
          <w:szCs w:val="20"/>
        </w:rPr>
        <w:t>rámci</w:t>
      </w:r>
      <w:r w:rsidRPr="009D1C2B">
        <w:rPr>
          <w:rFonts w:asciiTheme="minorBidi" w:hAnsiTheme="minorBidi"/>
          <w:b/>
          <w:bCs/>
          <w:sz w:val="20"/>
          <w:szCs w:val="20"/>
        </w:rPr>
        <w:t xml:space="preserve"> festivalu se vůbec poprvé otevře </w:t>
      </w:r>
      <w:r w:rsidR="009D1C2B" w:rsidRPr="009D1C2B">
        <w:rPr>
          <w:rFonts w:asciiTheme="minorBidi" w:hAnsiTheme="minorBidi"/>
          <w:b/>
          <w:bCs/>
          <w:sz w:val="20"/>
          <w:szCs w:val="20"/>
        </w:rPr>
        <w:t>prohlídková</w:t>
      </w:r>
      <w:r w:rsidRPr="009D1C2B">
        <w:rPr>
          <w:rFonts w:asciiTheme="minorBidi" w:hAnsiTheme="minorBidi"/>
          <w:b/>
          <w:bCs/>
          <w:sz w:val="20"/>
          <w:szCs w:val="20"/>
        </w:rPr>
        <w:t xml:space="preserve"> trasa bývalého kaolinového dolu v </w:t>
      </w:r>
      <w:proofErr w:type="gramStart"/>
      <w:r w:rsidRPr="009D1C2B">
        <w:rPr>
          <w:rFonts w:asciiTheme="minorBidi" w:hAnsiTheme="minorBidi"/>
          <w:b/>
          <w:bCs/>
          <w:sz w:val="20"/>
          <w:szCs w:val="20"/>
        </w:rPr>
        <w:t>Nevřeni</w:t>
      </w:r>
      <w:proofErr w:type="gramEnd"/>
      <w:r w:rsidRPr="009D1C2B">
        <w:rPr>
          <w:rFonts w:asciiTheme="minorBidi" w:hAnsiTheme="minorBidi"/>
          <w:b/>
          <w:bCs/>
          <w:sz w:val="20"/>
          <w:szCs w:val="20"/>
        </w:rPr>
        <w:t>.</w:t>
      </w:r>
    </w:p>
    <w:p w:rsidR="007D3FC3" w:rsidRDefault="007D3FC3" w:rsidP="00BE3F5F">
      <w:pPr>
        <w:jc w:val="both"/>
        <w:rPr>
          <w:rFonts w:asciiTheme="minorBidi" w:hAnsiTheme="minorBidi"/>
          <w:color w:val="000000"/>
          <w:sz w:val="20"/>
          <w:szCs w:val="20"/>
        </w:rPr>
      </w:pPr>
      <w:r>
        <w:rPr>
          <w:rFonts w:asciiTheme="minorBidi" w:hAnsiTheme="minorBidi"/>
          <w:color w:val="000000"/>
          <w:sz w:val="20"/>
          <w:szCs w:val="20"/>
        </w:rPr>
        <w:t xml:space="preserve">Rozvoj industriálního turismu </w:t>
      </w:r>
      <w:r w:rsidR="00EC2851">
        <w:rPr>
          <w:rFonts w:asciiTheme="minorBidi" w:hAnsiTheme="minorBidi"/>
          <w:color w:val="000000"/>
          <w:sz w:val="20"/>
          <w:szCs w:val="20"/>
        </w:rPr>
        <w:t>pod hlavičkou</w:t>
      </w:r>
      <w:r>
        <w:rPr>
          <w:rFonts w:asciiTheme="minorBidi" w:hAnsiTheme="minorBid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Bidi" w:hAnsiTheme="minorBidi"/>
          <w:color w:val="000000"/>
          <w:sz w:val="20"/>
          <w:szCs w:val="20"/>
        </w:rPr>
        <w:t>Industry</w:t>
      </w:r>
      <w:proofErr w:type="spellEnd"/>
      <w:r>
        <w:rPr>
          <w:rFonts w:asciiTheme="minorBidi" w:hAnsiTheme="minorBidi"/>
          <w:color w:val="000000"/>
          <w:sz w:val="20"/>
          <w:szCs w:val="20"/>
        </w:rPr>
        <w:t xml:space="preserve"> Open je společným projektem oddělení cestovního ruchu Krajského úřadu Plzeňského kraje a městské příspěvkové organizace Plzeň – TURISMUS.</w:t>
      </w:r>
      <w:r w:rsidRPr="009D1C2B">
        <w:rPr>
          <w:rFonts w:asciiTheme="minorBidi" w:hAnsiTheme="minorBidi"/>
          <w:color w:val="000000"/>
          <w:sz w:val="20"/>
          <w:szCs w:val="20"/>
        </w:rPr>
        <w:t xml:space="preserve"> </w:t>
      </w:r>
      <w:r>
        <w:rPr>
          <w:rFonts w:asciiTheme="minorBidi" w:hAnsiTheme="minorBidi"/>
          <w:color w:val="000000"/>
          <w:sz w:val="20"/>
          <w:szCs w:val="20"/>
        </w:rPr>
        <w:t>„</w:t>
      </w:r>
      <w:r w:rsidR="00EC2851" w:rsidRPr="00D0432B">
        <w:rPr>
          <w:rFonts w:asciiTheme="minorBidi" w:hAnsiTheme="minorBidi"/>
          <w:i/>
          <w:iCs/>
          <w:color w:val="000000"/>
          <w:sz w:val="20"/>
          <w:szCs w:val="20"/>
        </w:rPr>
        <w:t>Festival je jednou</w:t>
      </w:r>
      <w:r w:rsidRPr="00D0432B">
        <w:rPr>
          <w:rFonts w:asciiTheme="minorBidi" w:hAnsiTheme="minorBidi"/>
          <w:i/>
          <w:iCs/>
          <w:color w:val="000000"/>
          <w:sz w:val="20"/>
          <w:szCs w:val="20"/>
        </w:rPr>
        <w:t xml:space="preserve"> z akt</w:t>
      </w:r>
      <w:r w:rsidR="00EC2851" w:rsidRPr="00D0432B">
        <w:rPr>
          <w:rFonts w:asciiTheme="minorBidi" w:hAnsiTheme="minorBidi"/>
          <w:i/>
          <w:iCs/>
          <w:color w:val="000000"/>
          <w:sz w:val="20"/>
          <w:szCs w:val="20"/>
        </w:rPr>
        <w:t>i</w:t>
      </w:r>
      <w:r w:rsidRPr="00D0432B">
        <w:rPr>
          <w:rFonts w:asciiTheme="minorBidi" w:hAnsiTheme="minorBidi"/>
          <w:i/>
          <w:iCs/>
          <w:color w:val="000000"/>
          <w:sz w:val="20"/>
          <w:szCs w:val="20"/>
        </w:rPr>
        <w:t xml:space="preserve">vit, pro které jsme za </w:t>
      </w:r>
      <w:r w:rsidR="00EC2851" w:rsidRPr="00D0432B">
        <w:rPr>
          <w:rFonts w:asciiTheme="minorBidi" w:hAnsiTheme="minorBidi"/>
          <w:i/>
          <w:iCs/>
          <w:color w:val="000000"/>
          <w:sz w:val="20"/>
          <w:szCs w:val="20"/>
        </w:rPr>
        <w:t>účelem</w:t>
      </w:r>
      <w:r w:rsidRPr="00D0432B">
        <w:rPr>
          <w:rFonts w:asciiTheme="minorBidi" w:hAnsiTheme="minorBidi"/>
          <w:i/>
          <w:iCs/>
          <w:color w:val="000000"/>
          <w:sz w:val="20"/>
          <w:szCs w:val="20"/>
        </w:rPr>
        <w:t xml:space="preserve"> rozvoje </w:t>
      </w:r>
      <w:r w:rsidR="00EC2851" w:rsidRPr="00D0432B">
        <w:rPr>
          <w:rFonts w:asciiTheme="minorBidi" w:hAnsiTheme="minorBidi"/>
          <w:i/>
          <w:iCs/>
          <w:color w:val="000000"/>
          <w:sz w:val="20"/>
          <w:szCs w:val="20"/>
        </w:rPr>
        <w:t xml:space="preserve">cestovního ruchu </w:t>
      </w:r>
      <w:r w:rsidRPr="00D0432B">
        <w:rPr>
          <w:rFonts w:asciiTheme="minorBidi" w:hAnsiTheme="minorBidi"/>
          <w:i/>
          <w:iCs/>
          <w:color w:val="000000"/>
          <w:sz w:val="20"/>
          <w:szCs w:val="20"/>
        </w:rPr>
        <w:t>spojili síly s městem.</w:t>
      </w:r>
      <w:r w:rsidR="00EC2851" w:rsidRPr="00D0432B">
        <w:rPr>
          <w:rFonts w:asciiTheme="minorBidi" w:hAnsiTheme="minorBidi"/>
          <w:i/>
          <w:iCs/>
          <w:color w:val="000000"/>
          <w:sz w:val="20"/>
          <w:szCs w:val="20"/>
        </w:rPr>
        <w:t xml:space="preserve"> Společně chceme usilovat o to, aby</w:t>
      </w:r>
      <w:r w:rsidR="00382C9C" w:rsidRPr="00D0432B">
        <w:rPr>
          <w:rFonts w:asciiTheme="minorBidi" w:hAnsiTheme="minorBidi"/>
          <w:i/>
          <w:iCs/>
          <w:color w:val="000000"/>
          <w:sz w:val="20"/>
          <w:szCs w:val="20"/>
        </w:rPr>
        <w:t>ch</w:t>
      </w:r>
      <w:r w:rsidR="00D0432B">
        <w:rPr>
          <w:rFonts w:asciiTheme="minorBidi" w:hAnsiTheme="minorBidi"/>
          <w:i/>
          <w:iCs/>
          <w:color w:val="000000"/>
          <w:sz w:val="20"/>
          <w:szCs w:val="20"/>
        </w:rPr>
        <w:t>om</w:t>
      </w:r>
      <w:r w:rsidR="00382C9C" w:rsidRPr="00D0432B">
        <w:rPr>
          <w:rFonts w:asciiTheme="minorBidi" w:hAnsiTheme="minorBidi"/>
          <w:i/>
          <w:iCs/>
          <w:color w:val="000000"/>
          <w:sz w:val="20"/>
          <w:szCs w:val="20"/>
        </w:rPr>
        <w:t xml:space="preserve"> potenciál bohatého průmyslového dědictví v regionu dokázali </w:t>
      </w:r>
      <w:r w:rsidR="00382C9C">
        <w:rPr>
          <w:rFonts w:asciiTheme="minorBidi" w:hAnsiTheme="minorBidi"/>
          <w:i/>
          <w:iCs/>
          <w:color w:val="000000"/>
          <w:sz w:val="20"/>
          <w:szCs w:val="20"/>
        </w:rPr>
        <w:t>přetavit v konkurenční výhodu a rozšířili tak nabídku pro turisty.</w:t>
      </w:r>
      <w:r w:rsidRPr="00D0432B">
        <w:rPr>
          <w:rFonts w:asciiTheme="minorBidi" w:hAnsiTheme="minorBidi"/>
          <w:i/>
          <w:iCs/>
          <w:color w:val="000000"/>
          <w:sz w:val="20"/>
          <w:szCs w:val="20"/>
        </w:rPr>
        <w:t xml:space="preserve"> V letošním roce osl</w:t>
      </w:r>
      <w:r w:rsidR="004714CC">
        <w:rPr>
          <w:rFonts w:asciiTheme="minorBidi" w:hAnsiTheme="minorBidi"/>
          <w:i/>
          <w:iCs/>
          <w:color w:val="000000"/>
          <w:sz w:val="20"/>
          <w:szCs w:val="20"/>
        </w:rPr>
        <w:t>o</w:t>
      </w:r>
      <w:r w:rsidRPr="00D0432B">
        <w:rPr>
          <w:rFonts w:asciiTheme="minorBidi" w:hAnsiTheme="minorBidi"/>
          <w:i/>
          <w:iCs/>
          <w:color w:val="000000"/>
          <w:sz w:val="20"/>
          <w:szCs w:val="20"/>
        </w:rPr>
        <w:t xml:space="preserve">víme především místní, nicméně do budoucna věříme, že by téma mohlo lákat </w:t>
      </w:r>
      <w:r w:rsidR="00E164FE">
        <w:rPr>
          <w:rFonts w:asciiTheme="minorBidi" w:hAnsiTheme="minorBidi"/>
          <w:i/>
          <w:iCs/>
          <w:color w:val="000000"/>
          <w:sz w:val="20"/>
          <w:szCs w:val="20"/>
        </w:rPr>
        <w:t>i návštěvníky</w:t>
      </w:r>
      <w:r w:rsidR="006033F3">
        <w:rPr>
          <w:rFonts w:asciiTheme="minorBidi" w:hAnsiTheme="minorBidi"/>
          <w:i/>
          <w:iCs/>
          <w:color w:val="000000"/>
          <w:sz w:val="20"/>
          <w:szCs w:val="20"/>
        </w:rPr>
        <w:t xml:space="preserve"> odjinud</w:t>
      </w:r>
      <w:ins w:id="0" w:author="Prokopová Helena" w:date="2019-05-14T07:10:00Z">
        <w:r w:rsidR="00CF2765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. </w:t>
        </w:r>
      </w:ins>
      <w:ins w:id="1" w:author="Prokopová Helena" w:date="2019-05-14T07:23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Rozvoj</w:t>
        </w:r>
      </w:ins>
      <w:ins w:id="2" w:author="Prokopová Helena" w:date="2019-05-14T07:10:00Z">
        <w:r w:rsidR="00CF2765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 industriálního turismu jsme se rozhodli v</w:t>
        </w:r>
      </w:ins>
      <w:ins w:id="3" w:author="Prokopová Helena" w:date="2019-05-14T07:11:00Z">
        <w:r w:rsidR="00CF2765">
          <w:rPr>
            <w:rFonts w:asciiTheme="minorBidi" w:hAnsiTheme="minorBidi"/>
            <w:i/>
            <w:iCs/>
            <w:color w:val="000000"/>
            <w:sz w:val="20"/>
            <w:szCs w:val="20"/>
          </w:rPr>
          <w:t> </w:t>
        </w:r>
      </w:ins>
      <w:ins w:id="4" w:author="Prokopová Helena" w:date="2019-05-14T07:10:00Z">
        <w:r w:rsidR="00CF2765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letošním </w:t>
        </w:r>
      </w:ins>
      <w:ins w:id="5" w:author="Prokopová Helena" w:date="2019-05-14T07:11:00Z">
        <w:r w:rsidR="00CF2765">
          <w:rPr>
            <w:rFonts w:asciiTheme="minorBidi" w:hAnsiTheme="minorBidi"/>
            <w:i/>
            <w:iCs/>
            <w:color w:val="000000"/>
            <w:sz w:val="20"/>
            <w:szCs w:val="20"/>
          </w:rPr>
          <w:t>i následujícím roce podpořit vypsáním dotačních titulů</w:t>
        </w:r>
      </w:ins>
      <w:r>
        <w:rPr>
          <w:rFonts w:asciiTheme="minorBidi" w:hAnsiTheme="minorBidi"/>
          <w:color w:val="000000"/>
          <w:sz w:val="20"/>
          <w:szCs w:val="20"/>
        </w:rPr>
        <w:t xml:space="preserve">,“ vysvětluje náměstkyně hejtmana pro oblast školství a cestovního ruchu </w:t>
      </w:r>
      <w:r w:rsidR="00E164FE">
        <w:rPr>
          <w:rFonts w:asciiTheme="minorBidi" w:hAnsiTheme="minorBidi"/>
          <w:color w:val="000000"/>
          <w:sz w:val="20"/>
          <w:szCs w:val="20"/>
        </w:rPr>
        <w:t>Ivana Bartošová</w:t>
      </w:r>
      <w:r w:rsidR="007D3464">
        <w:rPr>
          <w:rFonts w:asciiTheme="minorBidi" w:hAnsiTheme="minorBidi"/>
          <w:color w:val="000000"/>
          <w:sz w:val="20"/>
          <w:szCs w:val="20"/>
        </w:rPr>
        <w:t>.</w:t>
      </w:r>
    </w:p>
    <w:p w:rsidR="00151266" w:rsidRPr="009D1C2B" w:rsidRDefault="00D0432B" w:rsidP="004714CC">
      <w:pPr>
        <w:jc w:val="both"/>
        <w:rPr>
          <w:rFonts w:asciiTheme="minorBidi" w:hAnsiTheme="minorBidi"/>
          <w:color w:val="000000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„</w:t>
      </w:r>
      <w:r w:rsidR="00203218" w:rsidRPr="009D1C2B">
        <w:rPr>
          <w:rFonts w:asciiTheme="minorBidi" w:hAnsiTheme="minorBidi"/>
          <w:i/>
          <w:iCs/>
          <w:sz w:val="20"/>
          <w:szCs w:val="20"/>
        </w:rPr>
        <w:t>Plzeň má bohatou průmyslovou tradici, na kterou bycho</w:t>
      </w:r>
      <w:r w:rsidR="00151266" w:rsidRPr="009D1C2B">
        <w:rPr>
          <w:rFonts w:asciiTheme="minorBidi" w:hAnsiTheme="minorBidi"/>
          <w:i/>
          <w:iCs/>
          <w:sz w:val="20"/>
          <w:szCs w:val="20"/>
        </w:rPr>
        <w:t>m</w:t>
      </w:r>
      <w:r w:rsidR="00203218" w:rsidRPr="009D1C2B">
        <w:rPr>
          <w:rFonts w:asciiTheme="minorBidi" w:hAnsiTheme="minorBidi"/>
          <w:i/>
          <w:iCs/>
          <w:sz w:val="20"/>
          <w:szCs w:val="20"/>
        </w:rPr>
        <w:t xml:space="preserve"> měli být hrdí. Už dávno n</w:t>
      </w:r>
      <w:r w:rsidR="00151266" w:rsidRPr="009D1C2B">
        <w:rPr>
          <w:rFonts w:asciiTheme="minorBidi" w:hAnsiTheme="minorBidi"/>
          <w:i/>
          <w:iCs/>
          <w:sz w:val="20"/>
          <w:szCs w:val="20"/>
        </w:rPr>
        <w:t>ejsme jen</w:t>
      </w:r>
      <w:r w:rsidR="00203218" w:rsidRPr="009D1C2B">
        <w:rPr>
          <w:rFonts w:asciiTheme="minorBidi" w:hAnsiTheme="minorBidi"/>
          <w:i/>
          <w:iCs/>
          <w:sz w:val="20"/>
          <w:szCs w:val="20"/>
        </w:rPr>
        <w:t xml:space="preserve"> </w:t>
      </w:r>
      <w:r w:rsidR="00151266" w:rsidRPr="009D1C2B">
        <w:rPr>
          <w:rFonts w:asciiTheme="minorBidi" w:hAnsiTheme="minorBidi"/>
          <w:i/>
          <w:iCs/>
          <w:sz w:val="20"/>
          <w:szCs w:val="20"/>
        </w:rPr>
        <w:t>šedivé</w:t>
      </w:r>
      <w:r w:rsidR="00203218" w:rsidRPr="009D1C2B">
        <w:rPr>
          <w:rFonts w:asciiTheme="minorBidi" w:hAnsiTheme="minorBidi"/>
          <w:i/>
          <w:iCs/>
          <w:sz w:val="20"/>
          <w:szCs w:val="20"/>
        </w:rPr>
        <w:t xml:space="preserve"> průmyslové město</w:t>
      </w:r>
      <w:r w:rsidR="004714CC">
        <w:rPr>
          <w:rFonts w:asciiTheme="minorBidi" w:hAnsiTheme="minorBidi"/>
          <w:i/>
          <w:iCs/>
          <w:sz w:val="20"/>
          <w:szCs w:val="20"/>
        </w:rPr>
        <w:t>.</w:t>
      </w:r>
      <w:r w:rsidR="00382C9C">
        <w:rPr>
          <w:rFonts w:asciiTheme="minorBidi" w:hAnsiTheme="minorBidi"/>
          <w:i/>
          <w:iCs/>
          <w:sz w:val="20"/>
          <w:szCs w:val="20"/>
        </w:rPr>
        <w:t xml:space="preserve"> </w:t>
      </w:r>
      <w:r w:rsidR="004714CC">
        <w:rPr>
          <w:rFonts w:asciiTheme="minorBidi" w:hAnsiTheme="minorBidi"/>
          <w:i/>
          <w:iCs/>
          <w:sz w:val="20"/>
          <w:szCs w:val="20"/>
        </w:rPr>
        <w:t>N</w:t>
      </w:r>
      <w:r w:rsidR="00382C9C">
        <w:rPr>
          <w:rFonts w:asciiTheme="minorBidi" w:hAnsiTheme="minorBidi"/>
          <w:i/>
          <w:iCs/>
          <w:sz w:val="20"/>
          <w:szCs w:val="20"/>
        </w:rPr>
        <w:t xml:space="preserve">aopak jsme městem, které se postupně </w:t>
      </w:r>
      <w:r w:rsidR="004714CC">
        <w:rPr>
          <w:rFonts w:asciiTheme="minorBidi" w:hAnsiTheme="minorBidi"/>
          <w:i/>
          <w:iCs/>
          <w:sz w:val="20"/>
          <w:szCs w:val="20"/>
        </w:rPr>
        <w:t> </w:t>
      </w:r>
      <w:r w:rsidR="006D15DD">
        <w:rPr>
          <w:rFonts w:asciiTheme="minorBidi" w:hAnsiTheme="minorBidi"/>
          <w:i/>
          <w:iCs/>
          <w:sz w:val="20"/>
          <w:szCs w:val="20"/>
        </w:rPr>
        <w:t xml:space="preserve">snaží navázat </w:t>
      </w:r>
      <w:r w:rsidR="004714CC">
        <w:rPr>
          <w:rFonts w:asciiTheme="minorBidi" w:hAnsiTheme="minorBidi"/>
          <w:i/>
          <w:iCs/>
          <w:sz w:val="20"/>
          <w:szCs w:val="20"/>
        </w:rPr>
        <w:t>na odkaz</w:t>
      </w:r>
      <w:r>
        <w:rPr>
          <w:rFonts w:asciiTheme="minorBidi" w:hAnsiTheme="minorBidi"/>
          <w:i/>
          <w:iCs/>
          <w:sz w:val="20"/>
          <w:szCs w:val="20"/>
        </w:rPr>
        <w:t xml:space="preserve"> světoznámých značek</w:t>
      </w:r>
      <w:r w:rsidR="004714CC">
        <w:rPr>
          <w:rFonts w:asciiTheme="minorBidi" w:hAnsiTheme="minorBidi"/>
          <w:i/>
          <w:iCs/>
          <w:sz w:val="20"/>
          <w:szCs w:val="20"/>
        </w:rPr>
        <w:t>,</w:t>
      </w:r>
      <w:r>
        <w:rPr>
          <w:rFonts w:asciiTheme="minorBidi" w:hAnsiTheme="minorBidi"/>
          <w:i/>
          <w:iCs/>
          <w:sz w:val="20"/>
          <w:szCs w:val="20"/>
        </w:rPr>
        <w:t xml:space="preserve"> jako jsou Plzeňský Prazdroj a Škodovka.</w:t>
      </w:r>
      <w:r w:rsidR="006033F3">
        <w:rPr>
          <w:rFonts w:asciiTheme="minorBidi" w:hAnsiTheme="minorBidi"/>
          <w:i/>
          <w:iCs/>
          <w:sz w:val="20"/>
          <w:szCs w:val="20"/>
        </w:rPr>
        <w:t xml:space="preserve"> </w:t>
      </w:r>
      <w:r>
        <w:rPr>
          <w:rFonts w:asciiTheme="minorBidi" w:hAnsiTheme="minorBidi"/>
          <w:i/>
          <w:iCs/>
          <w:sz w:val="20"/>
          <w:szCs w:val="20"/>
        </w:rPr>
        <w:t>T</w:t>
      </w:r>
      <w:r w:rsidR="009D1C2B" w:rsidRPr="009D1C2B">
        <w:rPr>
          <w:rFonts w:asciiTheme="minorBidi" w:hAnsiTheme="minorBidi"/>
          <w:i/>
          <w:iCs/>
          <w:sz w:val="20"/>
          <w:szCs w:val="20"/>
        </w:rPr>
        <w:t xml:space="preserve">aké </w:t>
      </w:r>
      <w:r w:rsidR="00203218" w:rsidRPr="009D1C2B">
        <w:rPr>
          <w:rFonts w:asciiTheme="minorBidi" w:hAnsiTheme="minorBidi"/>
          <w:i/>
          <w:iCs/>
          <w:sz w:val="20"/>
          <w:szCs w:val="20"/>
        </w:rPr>
        <w:t xml:space="preserve">v dnešní době </w:t>
      </w:r>
      <w:r>
        <w:rPr>
          <w:rFonts w:asciiTheme="minorBidi" w:hAnsiTheme="minorBidi"/>
          <w:i/>
          <w:iCs/>
          <w:sz w:val="20"/>
          <w:szCs w:val="20"/>
        </w:rPr>
        <w:t>u nás</w:t>
      </w:r>
      <w:r w:rsidRPr="009D1C2B">
        <w:rPr>
          <w:rFonts w:asciiTheme="minorBidi" w:hAnsiTheme="minorBidi"/>
          <w:i/>
          <w:iCs/>
          <w:sz w:val="20"/>
          <w:szCs w:val="20"/>
        </w:rPr>
        <w:t xml:space="preserve"> </w:t>
      </w:r>
      <w:r w:rsidR="00203218" w:rsidRPr="009D1C2B">
        <w:rPr>
          <w:rFonts w:asciiTheme="minorBidi" w:hAnsiTheme="minorBidi"/>
          <w:i/>
          <w:iCs/>
          <w:sz w:val="20"/>
          <w:szCs w:val="20"/>
        </w:rPr>
        <w:t xml:space="preserve">najdeme </w:t>
      </w:r>
      <w:r w:rsidR="00151266" w:rsidRPr="009D1C2B">
        <w:rPr>
          <w:rFonts w:asciiTheme="minorBidi" w:hAnsiTheme="minorBidi"/>
          <w:i/>
          <w:iCs/>
          <w:sz w:val="20"/>
          <w:szCs w:val="20"/>
        </w:rPr>
        <w:t>celou</w:t>
      </w:r>
      <w:r w:rsidR="00203218" w:rsidRPr="009D1C2B">
        <w:rPr>
          <w:rFonts w:asciiTheme="minorBidi" w:hAnsiTheme="minorBidi"/>
          <w:i/>
          <w:iCs/>
          <w:sz w:val="20"/>
          <w:szCs w:val="20"/>
        </w:rPr>
        <w:t xml:space="preserve"> řadu zajímavých fi</w:t>
      </w:r>
      <w:r w:rsidR="00151266" w:rsidRPr="009D1C2B">
        <w:rPr>
          <w:rFonts w:asciiTheme="minorBidi" w:hAnsiTheme="minorBidi"/>
          <w:i/>
          <w:iCs/>
          <w:sz w:val="20"/>
          <w:szCs w:val="20"/>
        </w:rPr>
        <w:t>r</w:t>
      </w:r>
      <w:r w:rsidR="00203218" w:rsidRPr="009D1C2B">
        <w:rPr>
          <w:rFonts w:asciiTheme="minorBidi" w:hAnsiTheme="minorBidi"/>
          <w:i/>
          <w:iCs/>
          <w:sz w:val="20"/>
          <w:szCs w:val="20"/>
        </w:rPr>
        <w:t>e</w:t>
      </w:r>
      <w:r w:rsidR="00151266" w:rsidRPr="009D1C2B">
        <w:rPr>
          <w:rFonts w:asciiTheme="minorBidi" w:hAnsiTheme="minorBidi"/>
          <w:i/>
          <w:iCs/>
          <w:sz w:val="20"/>
          <w:szCs w:val="20"/>
        </w:rPr>
        <w:t>m</w:t>
      </w:r>
      <w:r w:rsidR="00E164FE">
        <w:rPr>
          <w:rFonts w:asciiTheme="minorBidi" w:hAnsiTheme="minorBidi"/>
          <w:i/>
          <w:iCs/>
          <w:sz w:val="20"/>
          <w:szCs w:val="20"/>
        </w:rPr>
        <w:t xml:space="preserve"> a vývojových center</w:t>
      </w:r>
      <w:r w:rsidR="00E350C7">
        <w:rPr>
          <w:rFonts w:asciiTheme="minorBidi" w:hAnsiTheme="minorBidi"/>
          <w:i/>
          <w:iCs/>
          <w:sz w:val="20"/>
          <w:szCs w:val="20"/>
        </w:rPr>
        <w:t>,</w:t>
      </w:r>
      <w:r w:rsidR="00203218" w:rsidRPr="009D1C2B">
        <w:rPr>
          <w:rFonts w:asciiTheme="minorBidi" w:hAnsiTheme="minorBidi"/>
          <w:i/>
          <w:iCs/>
          <w:sz w:val="20"/>
          <w:szCs w:val="20"/>
        </w:rPr>
        <w:t xml:space="preserve"> které patří mezi nejlepší ve svém oboru. </w:t>
      </w:r>
      <w:r w:rsidR="00151266" w:rsidRPr="009D1C2B">
        <w:rPr>
          <w:rFonts w:asciiTheme="minorBidi" w:hAnsiTheme="minorBidi"/>
          <w:i/>
          <w:iCs/>
          <w:sz w:val="20"/>
          <w:szCs w:val="20"/>
        </w:rPr>
        <w:t xml:space="preserve">Málokdo však o nich ví anebo tuší, jak </w:t>
      </w:r>
      <w:r w:rsidR="00A7450C" w:rsidRPr="009D1C2B">
        <w:rPr>
          <w:rFonts w:asciiTheme="minorBidi" w:hAnsiTheme="minorBidi"/>
          <w:i/>
          <w:iCs/>
          <w:sz w:val="20"/>
          <w:szCs w:val="20"/>
        </w:rPr>
        <w:t xml:space="preserve">výroba </w:t>
      </w:r>
      <w:r w:rsidR="0085762E">
        <w:rPr>
          <w:rFonts w:asciiTheme="minorBidi" w:hAnsiTheme="minorBidi"/>
          <w:i/>
          <w:iCs/>
          <w:sz w:val="20"/>
          <w:szCs w:val="20"/>
        </w:rPr>
        <w:t>za branami jejich areálu vypadá</w:t>
      </w:r>
      <w:r w:rsidR="00151266" w:rsidRPr="009D1C2B">
        <w:rPr>
          <w:rFonts w:asciiTheme="minorBidi" w:hAnsiTheme="minorBidi"/>
          <w:i/>
          <w:iCs/>
          <w:sz w:val="20"/>
          <w:szCs w:val="20"/>
        </w:rPr>
        <w:t xml:space="preserve">. </w:t>
      </w:r>
      <w:r w:rsidR="00741711">
        <w:rPr>
          <w:rFonts w:asciiTheme="minorBidi" w:hAnsiTheme="minorBidi"/>
          <w:i/>
          <w:iCs/>
          <w:sz w:val="20"/>
          <w:szCs w:val="20"/>
        </w:rPr>
        <w:t xml:space="preserve">Otevřít je návštěvníkům je jedním z hlavních cílů festivalu </w:t>
      </w:r>
      <w:proofErr w:type="spellStart"/>
      <w:r w:rsidR="00741711">
        <w:rPr>
          <w:rFonts w:asciiTheme="minorBidi" w:hAnsiTheme="minorBidi"/>
          <w:i/>
          <w:iCs/>
          <w:sz w:val="20"/>
          <w:szCs w:val="20"/>
        </w:rPr>
        <w:t>Industry</w:t>
      </w:r>
      <w:proofErr w:type="spellEnd"/>
      <w:r w:rsidR="00741711">
        <w:rPr>
          <w:rFonts w:asciiTheme="minorBidi" w:hAnsiTheme="minorBidi"/>
          <w:i/>
          <w:iCs/>
          <w:sz w:val="20"/>
          <w:szCs w:val="20"/>
        </w:rPr>
        <w:t xml:space="preserve"> Open</w:t>
      </w:r>
      <w:r w:rsidR="00151266" w:rsidRPr="009D1C2B">
        <w:rPr>
          <w:rFonts w:asciiTheme="minorBidi" w:hAnsiTheme="minorBidi"/>
          <w:color w:val="000000"/>
          <w:sz w:val="20"/>
          <w:szCs w:val="20"/>
        </w:rPr>
        <w:t xml:space="preserve">,“ </w:t>
      </w:r>
      <w:r w:rsidR="00741711">
        <w:rPr>
          <w:rFonts w:asciiTheme="minorBidi" w:hAnsiTheme="minorBidi"/>
          <w:color w:val="000000"/>
          <w:sz w:val="20"/>
          <w:szCs w:val="20"/>
        </w:rPr>
        <w:t xml:space="preserve">vysvětluje primátor </w:t>
      </w:r>
      <w:r w:rsidR="00151266" w:rsidRPr="009D1C2B">
        <w:rPr>
          <w:rFonts w:asciiTheme="minorBidi" w:hAnsiTheme="minorBidi"/>
          <w:color w:val="000000"/>
          <w:sz w:val="20"/>
          <w:szCs w:val="20"/>
        </w:rPr>
        <w:t>města Plzně Martin Baxa.</w:t>
      </w:r>
    </w:p>
    <w:p w:rsidR="00EF547A" w:rsidRPr="006B67DF" w:rsidRDefault="00EF547A" w:rsidP="006B67DF">
      <w:pPr>
        <w:jc w:val="both"/>
        <w:rPr>
          <w:rFonts w:asciiTheme="minorBidi" w:hAnsiTheme="minorBidi"/>
          <w:color w:val="000000"/>
          <w:sz w:val="20"/>
          <w:szCs w:val="20"/>
        </w:rPr>
      </w:pPr>
      <w:r w:rsidRPr="006B67DF">
        <w:rPr>
          <w:rFonts w:asciiTheme="minorBidi" w:hAnsiTheme="minorBidi"/>
          <w:color w:val="000000"/>
          <w:sz w:val="20"/>
          <w:szCs w:val="20"/>
        </w:rPr>
        <w:t xml:space="preserve">K programu festivalu se v roce 160. výročí vzniku Škodových závodů dnem otevřených dveří připojí jeden z jejich následovníků - plzeňská Škoda </w:t>
      </w:r>
      <w:proofErr w:type="spellStart"/>
      <w:r w:rsidRPr="006B67DF">
        <w:rPr>
          <w:rFonts w:asciiTheme="minorBidi" w:hAnsiTheme="minorBidi"/>
          <w:color w:val="000000"/>
          <w:sz w:val="20"/>
          <w:szCs w:val="20"/>
        </w:rPr>
        <w:t>Transportation</w:t>
      </w:r>
      <w:proofErr w:type="spellEnd"/>
      <w:r w:rsidRPr="006B67DF">
        <w:rPr>
          <w:rFonts w:asciiTheme="minorBidi" w:hAnsiTheme="minorBidi"/>
          <w:color w:val="000000"/>
          <w:sz w:val="20"/>
          <w:szCs w:val="20"/>
        </w:rPr>
        <w:t xml:space="preserve">. Zájemci se budou moci po pěti letech podívat do míst, kde se vyrábí špičková vozidla pro ekologickou a čistou dopravu. K vidění budou například jednopodlažní elektrické vlaky, lokomotivy nebo moderní tramvaje. Návštěvníci budou mít také unikátní příležitost projet se po škodováckém areálu </w:t>
      </w:r>
      <w:r>
        <w:rPr>
          <w:rFonts w:asciiTheme="minorBidi" w:hAnsiTheme="minorBidi"/>
          <w:color w:val="000000"/>
          <w:sz w:val="20"/>
          <w:szCs w:val="20"/>
        </w:rPr>
        <w:t xml:space="preserve">vlakem s </w:t>
      </w:r>
      <w:r w:rsidRPr="006B67DF">
        <w:rPr>
          <w:rFonts w:asciiTheme="minorBidi" w:hAnsiTheme="minorBidi"/>
          <w:color w:val="000000"/>
          <w:sz w:val="20"/>
          <w:szCs w:val="20"/>
        </w:rPr>
        <w:t xml:space="preserve">parní lokomotivou. Připraven bude bohatý doprovodný program pro celou rodinu. </w:t>
      </w:r>
    </w:p>
    <w:p w:rsidR="004714CC" w:rsidRDefault="00D0432B" w:rsidP="00D0432B">
      <w:pPr>
        <w:jc w:val="both"/>
        <w:rPr>
          <w:rFonts w:asciiTheme="minorBidi" w:hAnsiTheme="minorBidi"/>
          <w:color w:val="000000"/>
          <w:sz w:val="20"/>
          <w:szCs w:val="20"/>
        </w:rPr>
      </w:pPr>
      <w:r w:rsidRPr="009D1C2B">
        <w:rPr>
          <w:rFonts w:asciiTheme="minorBidi" w:hAnsiTheme="minorBidi"/>
          <w:color w:val="000000"/>
          <w:sz w:val="20"/>
          <w:szCs w:val="20"/>
        </w:rPr>
        <w:t>Na Karlově budou moci zájemci nahlédnout také do zázemí Výzkumného a zkušebního ústavu</w:t>
      </w:r>
      <w:r w:rsidR="007D3464">
        <w:rPr>
          <w:rFonts w:asciiTheme="minorBidi" w:hAnsiTheme="minorBidi"/>
          <w:color w:val="000000"/>
          <w:sz w:val="20"/>
          <w:szCs w:val="20"/>
        </w:rPr>
        <w:t xml:space="preserve"> Plzeň</w:t>
      </w:r>
      <w:r w:rsidRPr="009D1C2B">
        <w:rPr>
          <w:rFonts w:asciiTheme="minorBidi" w:hAnsiTheme="minorBidi"/>
          <w:color w:val="000000"/>
          <w:sz w:val="20"/>
          <w:szCs w:val="20"/>
        </w:rPr>
        <w:t xml:space="preserve">, který se v oblasti výzkumu a testování materiálů řadí k evropské špičce. Exkurze do výroby kuchyňských modulů do letadel airbus chystá firma </w:t>
      </w:r>
      <w:proofErr w:type="spellStart"/>
      <w:r w:rsidRPr="009D1C2B">
        <w:rPr>
          <w:rFonts w:asciiTheme="minorBidi" w:hAnsiTheme="minorBidi"/>
          <w:color w:val="000000"/>
          <w:sz w:val="20"/>
          <w:szCs w:val="20"/>
        </w:rPr>
        <w:t>Safran</w:t>
      </w:r>
      <w:proofErr w:type="spellEnd"/>
      <w:r w:rsidRPr="009D1C2B">
        <w:rPr>
          <w:rFonts w:asciiTheme="minorBidi" w:hAnsiTheme="minorBidi"/>
          <w:color w:val="000000"/>
          <w:sz w:val="20"/>
          <w:szCs w:val="20"/>
        </w:rPr>
        <w:t xml:space="preserve"> </w:t>
      </w:r>
      <w:proofErr w:type="spellStart"/>
      <w:r w:rsidRPr="009D1C2B">
        <w:rPr>
          <w:rFonts w:asciiTheme="minorBidi" w:hAnsiTheme="minorBidi"/>
          <w:color w:val="000000"/>
          <w:sz w:val="20"/>
          <w:szCs w:val="20"/>
        </w:rPr>
        <w:t>Cabin</w:t>
      </w:r>
      <w:proofErr w:type="spellEnd"/>
      <w:r w:rsidRPr="009D1C2B">
        <w:rPr>
          <w:rFonts w:asciiTheme="minorBidi" w:hAnsiTheme="minorBidi"/>
          <w:color w:val="000000"/>
          <w:sz w:val="20"/>
          <w:szCs w:val="20"/>
        </w:rPr>
        <w:t xml:space="preserve"> CZ</w:t>
      </w:r>
      <w:r w:rsidR="007D3464">
        <w:rPr>
          <w:rFonts w:asciiTheme="minorBidi" w:hAnsiTheme="minorBidi"/>
          <w:color w:val="000000"/>
          <w:sz w:val="20"/>
          <w:szCs w:val="20"/>
        </w:rPr>
        <w:t>.</w:t>
      </w:r>
      <w:r w:rsidRPr="009D1C2B">
        <w:rPr>
          <w:rFonts w:asciiTheme="minorBidi" w:hAnsiTheme="minorBidi"/>
          <w:color w:val="000000"/>
          <w:sz w:val="20"/>
          <w:szCs w:val="20"/>
        </w:rPr>
        <w:t xml:space="preserve"> </w:t>
      </w:r>
    </w:p>
    <w:p w:rsidR="00D0432B" w:rsidRPr="009D1C2B" w:rsidRDefault="004714CC" w:rsidP="00CF2765">
      <w:pPr>
        <w:jc w:val="both"/>
        <w:rPr>
          <w:rFonts w:asciiTheme="minorBidi" w:hAnsiTheme="minorBidi"/>
          <w:color w:val="000000"/>
          <w:sz w:val="20"/>
          <w:szCs w:val="20"/>
        </w:rPr>
      </w:pPr>
      <w:r>
        <w:rPr>
          <w:rFonts w:asciiTheme="minorBidi" w:hAnsiTheme="minorBidi"/>
          <w:color w:val="000000"/>
          <w:sz w:val="20"/>
          <w:szCs w:val="20"/>
        </w:rPr>
        <w:t xml:space="preserve">Chystá se </w:t>
      </w:r>
      <w:r w:rsidRPr="009D1C2B">
        <w:rPr>
          <w:rFonts w:asciiTheme="minorBidi" w:hAnsiTheme="minorBidi"/>
          <w:color w:val="000000"/>
          <w:sz w:val="20"/>
          <w:szCs w:val="20"/>
        </w:rPr>
        <w:t xml:space="preserve">bohatý program v celém regionu. </w:t>
      </w:r>
      <w:r w:rsidR="00D0432B" w:rsidRPr="009D1C2B">
        <w:rPr>
          <w:rFonts w:asciiTheme="minorBidi" w:hAnsiTheme="minorBidi"/>
          <w:color w:val="000000"/>
          <w:sz w:val="20"/>
          <w:szCs w:val="20"/>
        </w:rPr>
        <w:t>Na komentované prohlídky výroby keramických dlaždic RAKO se mohou zájemci vydat do chlumčanského závod</w:t>
      </w:r>
      <w:r w:rsidR="00E164FE">
        <w:rPr>
          <w:rFonts w:asciiTheme="minorBidi" w:hAnsiTheme="minorBidi"/>
          <w:color w:val="000000"/>
          <w:sz w:val="20"/>
          <w:szCs w:val="20"/>
        </w:rPr>
        <w:t>u</w:t>
      </w:r>
      <w:r w:rsidR="00D0432B" w:rsidRPr="009D1C2B">
        <w:rPr>
          <w:rFonts w:asciiTheme="minorBidi" w:hAnsiTheme="minorBidi"/>
          <w:color w:val="000000"/>
          <w:sz w:val="20"/>
          <w:szCs w:val="20"/>
        </w:rPr>
        <w:t xml:space="preserve"> společnosti LASSELSBERGER.</w:t>
      </w:r>
      <w:r w:rsidR="00C74939">
        <w:rPr>
          <w:rFonts w:asciiTheme="minorBidi" w:hAnsiTheme="minorBidi"/>
          <w:color w:val="000000"/>
          <w:sz w:val="20"/>
          <w:szCs w:val="20"/>
        </w:rPr>
        <w:t xml:space="preserve"> </w:t>
      </w:r>
      <w:r w:rsidR="00D0432B">
        <w:rPr>
          <w:rFonts w:asciiTheme="minorBidi" w:hAnsiTheme="minorBidi"/>
          <w:color w:val="000000"/>
          <w:sz w:val="20"/>
          <w:szCs w:val="20"/>
        </w:rPr>
        <w:t xml:space="preserve">Zapojí se do něj </w:t>
      </w:r>
      <w:r w:rsidR="00D0432B" w:rsidRPr="009D1C2B">
        <w:rPr>
          <w:rFonts w:asciiTheme="minorBidi" w:hAnsiTheme="minorBidi"/>
          <w:color w:val="000000"/>
          <w:sz w:val="20"/>
          <w:szCs w:val="20"/>
        </w:rPr>
        <w:t xml:space="preserve">například Hornický skanzen </w:t>
      </w:r>
      <w:r w:rsidR="00D0432B">
        <w:rPr>
          <w:rFonts w:asciiTheme="minorBidi" w:hAnsiTheme="minorBidi"/>
          <w:color w:val="000000"/>
          <w:sz w:val="20"/>
          <w:szCs w:val="20"/>
        </w:rPr>
        <w:t>a štola Prokop</w:t>
      </w:r>
      <w:r w:rsidR="00D0432B" w:rsidRPr="009D1C2B">
        <w:rPr>
          <w:rFonts w:asciiTheme="minorBidi" w:hAnsiTheme="minorBidi"/>
          <w:color w:val="000000"/>
          <w:sz w:val="20"/>
          <w:szCs w:val="20"/>
        </w:rPr>
        <w:t xml:space="preserve"> ve Stříbře</w:t>
      </w:r>
      <w:r w:rsidR="00D0432B">
        <w:rPr>
          <w:rFonts w:asciiTheme="minorBidi" w:hAnsiTheme="minorBidi"/>
          <w:color w:val="000000"/>
          <w:sz w:val="20"/>
          <w:szCs w:val="20"/>
        </w:rPr>
        <w:t xml:space="preserve"> </w:t>
      </w:r>
      <w:r w:rsidR="00D0432B" w:rsidRPr="009D1C2B">
        <w:rPr>
          <w:rFonts w:asciiTheme="minorBidi" w:hAnsiTheme="minorBidi"/>
          <w:color w:val="000000"/>
          <w:sz w:val="20"/>
          <w:szCs w:val="20"/>
        </w:rPr>
        <w:t>nebo Centrum stavitelského dědictví Národního technického muzea Plasy. Vůbec poprvé se</w:t>
      </w:r>
      <w:ins w:id="6" w:author="Prokopová Helena" w:date="2019-05-14T07:14:00Z">
        <w:r w:rsidR="00CF2765">
          <w:rPr>
            <w:rFonts w:asciiTheme="minorBidi" w:hAnsiTheme="minorBidi"/>
            <w:color w:val="000000"/>
            <w:sz w:val="20"/>
            <w:szCs w:val="20"/>
          </w:rPr>
          <w:t xml:space="preserve"> o festivalovém </w:t>
        </w:r>
      </w:ins>
      <w:ins w:id="7" w:author="Prokopová Helena" w:date="2019-05-14T07:21:00Z">
        <w:r w:rsidR="00BE3F5F">
          <w:rPr>
            <w:rFonts w:asciiTheme="minorBidi" w:hAnsiTheme="minorBidi"/>
            <w:color w:val="000000"/>
            <w:sz w:val="20"/>
            <w:szCs w:val="20"/>
          </w:rPr>
          <w:t>víkendu</w:t>
        </w:r>
      </w:ins>
      <w:r w:rsidR="00D0432B" w:rsidRPr="009D1C2B">
        <w:rPr>
          <w:rFonts w:asciiTheme="minorBidi" w:hAnsiTheme="minorBidi"/>
          <w:color w:val="000000"/>
          <w:sz w:val="20"/>
          <w:szCs w:val="20"/>
        </w:rPr>
        <w:t xml:space="preserve"> budou moci návštěvníci oficiálně pod</w:t>
      </w:r>
      <w:r w:rsidR="00D0432B">
        <w:rPr>
          <w:rFonts w:asciiTheme="minorBidi" w:hAnsiTheme="minorBidi"/>
          <w:color w:val="000000"/>
          <w:sz w:val="20"/>
          <w:szCs w:val="20"/>
        </w:rPr>
        <w:t>í</w:t>
      </w:r>
      <w:r w:rsidR="00D0432B" w:rsidRPr="009D1C2B">
        <w:rPr>
          <w:rFonts w:asciiTheme="minorBidi" w:hAnsiTheme="minorBidi"/>
          <w:color w:val="000000"/>
          <w:sz w:val="20"/>
          <w:szCs w:val="20"/>
        </w:rPr>
        <w:t>vat do bývalého kaolinového dolu v </w:t>
      </w:r>
      <w:proofErr w:type="gramStart"/>
      <w:r w:rsidR="00D0432B" w:rsidRPr="009D1C2B">
        <w:rPr>
          <w:rFonts w:asciiTheme="minorBidi" w:hAnsiTheme="minorBidi"/>
          <w:color w:val="000000"/>
          <w:sz w:val="20"/>
          <w:szCs w:val="20"/>
        </w:rPr>
        <w:t>Nevřeni</w:t>
      </w:r>
      <w:proofErr w:type="gramEnd"/>
      <w:r w:rsidR="00D0432B" w:rsidRPr="009D1C2B">
        <w:rPr>
          <w:rFonts w:asciiTheme="minorBidi" w:hAnsiTheme="minorBidi"/>
          <w:color w:val="000000"/>
          <w:sz w:val="20"/>
          <w:szCs w:val="20"/>
        </w:rPr>
        <w:t xml:space="preserve">. </w:t>
      </w:r>
      <w:ins w:id="8" w:author="Prokopová Helena" w:date="2019-05-14T07:14:00Z">
        <w:r w:rsidR="00CF2765">
          <w:rPr>
            <w:rFonts w:asciiTheme="minorBidi" w:hAnsiTheme="minorBidi"/>
            <w:color w:val="000000"/>
            <w:sz w:val="20"/>
            <w:szCs w:val="20"/>
          </w:rPr>
          <w:t>Ten bude poté zpřístupněn pravidelně.</w:t>
        </w:r>
      </w:ins>
    </w:p>
    <w:p w:rsidR="00D0432B" w:rsidRDefault="00D0432B" w:rsidP="00164648">
      <w:pPr>
        <w:jc w:val="both"/>
        <w:rPr>
          <w:rFonts w:asciiTheme="minorBidi" w:hAnsiTheme="minorBidi"/>
          <w:color w:val="000000"/>
          <w:sz w:val="20"/>
          <w:szCs w:val="20"/>
        </w:rPr>
      </w:pPr>
      <w:r w:rsidRPr="009D1C2B">
        <w:rPr>
          <w:rFonts w:asciiTheme="minorBidi" w:hAnsiTheme="minorBidi"/>
          <w:color w:val="000000"/>
          <w:sz w:val="20"/>
          <w:szCs w:val="20"/>
        </w:rPr>
        <w:t>„</w:t>
      </w:r>
      <w:r w:rsidRPr="009D1C2B">
        <w:rPr>
          <w:rFonts w:asciiTheme="minorBidi" w:hAnsiTheme="minorBidi"/>
          <w:i/>
          <w:iCs/>
          <w:color w:val="000000"/>
          <w:sz w:val="20"/>
          <w:szCs w:val="20"/>
        </w:rPr>
        <w:t xml:space="preserve">Do poslední chvíle jsme si nebyli jisti, </w:t>
      </w:r>
      <w:r w:rsidR="006D15DD">
        <w:rPr>
          <w:rFonts w:asciiTheme="minorBidi" w:hAnsiTheme="minorBidi"/>
          <w:i/>
          <w:iCs/>
          <w:color w:val="000000"/>
          <w:sz w:val="20"/>
          <w:szCs w:val="20"/>
        </w:rPr>
        <w:t xml:space="preserve">zda </w:t>
      </w:r>
      <w:r w:rsidRPr="009D1C2B">
        <w:rPr>
          <w:rFonts w:asciiTheme="minorBidi" w:hAnsiTheme="minorBidi"/>
          <w:i/>
          <w:iCs/>
          <w:color w:val="000000"/>
          <w:sz w:val="20"/>
          <w:szCs w:val="20"/>
        </w:rPr>
        <w:t xml:space="preserve">se to zvládne, nicméně po několika letech příprav a práce na prohlídkové trase se Centru Caolinum Nevřeň podařilo získat povolení </w:t>
      </w:r>
      <w:r w:rsidR="007D3464" w:rsidRPr="009D1C2B">
        <w:rPr>
          <w:rFonts w:asciiTheme="minorBidi" w:hAnsiTheme="minorBidi"/>
          <w:i/>
          <w:iCs/>
          <w:color w:val="000000"/>
          <w:sz w:val="20"/>
          <w:szCs w:val="20"/>
        </w:rPr>
        <w:t>bá</w:t>
      </w:r>
      <w:r w:rsidR="007D3464">
        <w:rPr>
          <w:rFonts w:asciiTheme="minorBidi" w:hAnsiTheme="minorBidi"/>
          <w:i/>
          <w:iCs/>
          <w:color w:val="000000"/>
          <w:sz w:val="20"/>
          <w:szCs w:val="20"/>
        </w:rPr>
        <w:t>ň</w:t>
      </w:r>
      <w:r w:rsidR="007D3464" w:rsidRPr="009D1C2B">
        <w:rPr>
          <w:rFonts w:asciiTheme="minorBidi" w:hAnsiTheme="minorBidi"/>
          <w:i/>
          <w:iCs/>
          <w:color w:val="000000"/>
          <w:sz w:val="20"/>
          <w:szCs w:val="20"/>
        </w:rPr>
        <w:t xml:space="preserve">ského </w:t>
      </w:r>
      <w:r w:rsidRPr="009D1C2B">
        <w:rPr>
          <w:rFonts w:asciiTheme="minorBidi" w:hAnsiTheme="minorBidi"/>
          <w:i/>
          <w:iCs/>
          <w:color w:val="000000"/>
          <w:sz w:val="20"/>
          <w:szCs w:val="20"/>
        </w:rPr>
        <w:t xml:space="preserve">úřadu. </w:t>
      </w:r>
      <w:ins w:id="9" w:author="Prokopová Helena" w:date="2019-05-14T07:15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Plzeňský</w:t>
        </w:r>
      </w:ins>
      <w:ins w:id="10" w:author="Prokopová Helena" w:date="2019-05-14T07:13:00Z">
        <w:r w:rsidR="00CF2765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 kraj projekt podporuje </w:t>
        </w:r>
      </w:ins>
      <w:ins w:id="11" w:author="Prokopová Helena" w:date="2019-05-14T07:21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dlouhodobě</w:t>
        </w:r>
      </w:ins>
      <w:ins w:id="12" w:author="Prokopová Helena" w:date="2019-05-14T07:13:00Z">
        <w:r w:rsidR="00CF2765">
          <w:rPr>
            <w:rFonts w:asciiTheme="minorBidi" w:hAnsiTheme="minorBidi"/>
            <w:i/>
            <w:iCs/>
            <w:color w:val="000000"/>
            <w:sz w:val="20"/>
            <w:szCs w:val="20"/>
          </w:rPr>
          <w:t>. Od roku 2006 jsme obec</w:t>
        </w:r>
      </w:ins>
      <w:ins w:id="13" w:author="Prokopová Helena" w:date="2019-05-14T07:14:00Z">
        <w:r w:rsidR="00CF2765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 jako </w:t>
        </w:r>
      </w:ins>
      <w:ins w:id="14" w:author="Prokopová Helena" w:date="2019-05-14T07:15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provozovatel</w:t>
        </w:r>
      </w:ins>
      <w:ins w:id="15" w:author="Prokopová Helena" w:date="2019-05-14T07:23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e</w:t>
        </w:r>
      </w:ins>
      <w:ins w:id="16" w:author="Prokopová Helena" w:date="2019-05-14T07:14:00Z">
        <w:r w:rsidR="00CF2765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 centra podpořili částkou téměř půl milionu korun.</w:t>
        </w:r>
      </w:ins>
      <w:del w:id="17" w:author="Prokopová Helena" w:date="2019-05-14T07:14:00Z">
        <w:r w:rsidRPr="009D1C2B" w:rsidDel="00CF2765">
          <w:rPr>
            <w:rFonts w:asciiTheme="minorBidi" w:hAnsiTheme="minorBidi"/>
            <w:i/>
            <w:iCs/>
            <w:color w:val="000000"/>
            <w:sz w:val="20"/>
            <w:szCs w:val="20"/>
          </w:rPr>
          <w:delText xml:space="preserve">O festivalovém víkendu tak důl přivítá </w:delText>
        </w:r>
        <w:r w:rsidR="004F34BB" w:rsidDel="00CF2765">
          <w:rPr>
            <w:rFonts w:asciiTheme="minorBidi" w:hAnsiTheme="minorBidi"/>
            <w:i/>
            <w:iCs/>
            <w:color w:val="000000"/>
            <w:sz w:val="20"/>
            <w:szCs w:val="20"/>
          </w:rPr>
          <w:delText xml:space="preserve">vůbec </w:delText>
        </w:r>
        <w:r w:rsidRPr="009D1C2B" w:rsidDel="00CF2765">
          <w:rPr>
            <w:rFonts w:asciiTheme="minorBidi" w:hAnsiTheme="minorBidi"/>
            <w:i/>
            <w:iCs/>
            <w:color w:val="000000"/>
            <w:sz w:val="20"/>
            <w:szCs w:val="20"/>
          </w:rPr>
          <w:delText>první návštěvníky. Otevřeno bude poté pravidelně</w:delText>
        </w:r>
      </w:del>
      <w:r w:rsidRPr="009D1C2B">
        <w:rPr>
          <w:rFonts w:asciiTheme="minorBidi" w:hAnsiTheme="minorBidi"/>
          <w:color w:val="000000"/>
          <w:sz w:val="20"/>
          <w:szCs w:val="20"/>
        </w:rPr>
        <w:t xml:space="preserve">,“ říká </w:t>
      </w:r>
      <w:r>
        <w:rPr>
          <w:rFonts w:asciiTheme="minorBidi" w:hAnsiTheme="minorBidi"/>
          <w:color w:val="000000"/>
          <w:sz w:val="20"/>
          <w:szCs w:val="20"/>
        </w:rPr>
        <w:t xml:space="preserve">Alena </w:t>
      </w:r>
      <w:r w:rsidR="004714CC">
        <w:rPr>
          <w:rFonts w:asciiTheme="minorBidi" w:hAnsiTheme="minorBidi"/>
          <w:color w:val="000000"/>
          <w:sz w:val="20"/>
          <w:szCs w:val="20"/>
        </w:rPr>
        <w:t>Svobodová</w:t>
      </w:r>
      <w:r>
        <w:rPr>
          <w:rFonts w:asciiTheme="minorBidi" w:hAnsiTheme="minorBidi"/>
          <w:color w:val="000000"/>
          <w:sz w:val="20"/>
          <w:szCs w:val="20"/>
        </w:rPr>
        <w:t xml:space="preserve"> </w:t>
      </w:r>
      <w:r w:rsidRPr="009D1C2B">
        <w:rPr>
          <w:rFonts w:asciiTheme="minorBidi" w:hAnsiTheme="minorBidi"/>
          <w:color w:val="000000"/>
          <w:sz w:val="20"/>
          <w:szCs w:val="20"/>
        </w:rPr>
        <w:t>z</w:t>
      </w:r>
      <w:r>
        <w:rPr>
          <w:rFonts w:asciiTheme="minorBidi" w:hAnsiTheme="minorBidi"/>
          <w:color w:val="000000"/>
          <w:sz w:val="20"/>
          <w:szCs w:val="20"/>
        </w:rPr>
        <w:t xml:space="preserve"> Krajského </w:t>
      </w:r>
      <w:r w:rsidRPr="009D1C2B">
        <w:rPr>
          <w:rFonts w:asciiTheme="minorBidi" w:hAnsiTheme="minorBidi"/>
          <w:color w:val="000000"/>
          <w:sz w:val="20"/>
          <w:szCs w:val="20"/>
        </w:rPr>
        <w:t> Plzeňského Kraje a doplňuje:</w:t>
      </w:r>
      <w:r w:rsidR="00DD7642">
        <w:rPr>
          <w:rFonts w:asciiTheme="minorBidi" w:hAnsiTheme="minorBidi"/>
          <w:color w:val="000000"/>
          <w:sz w:val="20"/>
          <w:szCs w:val="20"/>
        </w:rPr>
        <w:t xml:space="preserve"> </w:t>
      </w:r>
      <w:r w:rsidRPr="009D1C2B">
        <w:rPr>
          <w:rFonts w:asciiTheme="minorBidi" w:hAnsiTheme="minorBidi"/>
          <w:color w:val="000000"/>
          <w:sz w:val="20"/>
          <w:szCs w:val="20"/>
        </w:rPr>
        <w:t>„</w:t>
      </w:r>
      <w:r w:rsidRPr="009D1C2B">
        <w:rPr>
          <w:rFonts w:asciiTheme="minorBidi" w:hAnsiTheme="minorBidi"/>
          <w:i/>
          <w:iCs/>
          <w:color w:val="000000"/>
          <w:sz w:val="20"/>
          <w:szCs w:val="20"/>
        </w:rPr>
        <w:t xml:space="preserve">Do programu se zapojíme také zážitkovými </w:t>
      </w:r>
      <w:del w:id="18" w:author="Prokopová Helena" w:date="2019-05-14T07:16:00Z">
        <w:r w:rsidRPr="009D1C2B" w:rsidDel="00BE3F5F">
          <w:rPr>
            <w:rFonts w:asciiTheme="minorBidi" w:hAnsiTheme="minorBidi"/>
            <w:i/>
            <w:iCs/>
            <w:color w:val="000000"/>
            <w:sz w:val="20"/>
            <w:szCs w:val="20"/>
          </w:rPr>
          <w:delText xml:space="preserve">vyjížďkami </w:delText>
        </w:r>
      </w:del>
      <w:ins w:id="19" w:author="Prokopová Helena" w:date="2019-05-14T07:16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jízdami</w:t>
        </w:r>
        <w:r w:rsidR="00BE3F5F" w:rsidRPr="009D1C2B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 </w:t>
        </w:r>
      </w:ins>
      <w:r w:rsidRPr="009D1C2B">
        <w:rPr>
          <w:rFonts w:asciiTheme="minorBidi" w:hAnsiTheme="minorBidi"/>
          <w:i/>
          <w:iCs/>
          <w:color w:val="000000"/>
          <w:sz w:val="20"/>
          <w:szCs w:val="20"/>
        </w:rPr>
        <w:t>historickým</w:t>
      </w:r>
      <w:ins w:id="20" w:author="Prokopová Helena" w:date="2019-05-14T07:17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i</w:t>
        </w:r>
      </w:ins>
      <w:r w:rsidRPr="009D1C2B">
        <w:rPr>
          <w:rFonts w:asciiTheme="minorBidi" w:hAnsiTheme="minorBidi"/>
          <w:i/>
          <w:iCs/>
          <w:color w:val="000000"/>
          <w:sz w:val="20"/>
          <w:szCs w:val="20"/>
        </w:rPr>
        <w:t xml:space="preserve"> autobus</w:t>
      </w:r>
      <w:del w:id="21" w:author="Prokopová Helena" w:date="2019-05-14T07:17:00Z">
        <w:r w:rsidRPr="009D1C2B" w:rsidDel="00BE3F5F">
          <w:rPr>
            <w:rFonts w:asciiTheme="minorBidi" w:hAnsiTheme="minorBidi"/>
            <w:i/>
            <w:iCs/>
            <w:color w:val="000000"/>
            <w:sz w:val="20"/>
            <w:szCs w:val="20"/>
          </w:rPr>
          <w:delText>em</w:delText>
        </w:r>
      </w:del>
      <w:ins w:id="22" w:author="Prokopová Helena" w:date="2019-05-14T07:17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y</w:t>
        </w:r>
      </w:ins>
      <w:del w:id="23" w:author="Prokopová Helena" w:date="2019-05-14T07:17:00Z">
        <w:r w:rsidRPr="009D1C2B" w:rsidDel="00BE3F5F">
          <w:rPr>
            <w:rFonts w:asciiTheme="minorBidi" w:hAnsiTheme="minorBidi"/>
            <w:i/>
            <w:iCs/>
            <w:color w:val="000000"/>
            <w:sz w:val="20"/>
            <w:szCs w:val="20"/>
          </w:rPr>
          <w:delText>, během kterých průvodce</w:delText>
        </w:r>
        <w:r w:rsidDel="00BE3F5F">
          <w:rPr>
            <w:rFonts w:asciiTheme="minorBidi" w:hAnsiTheme="minorBidi"/>
            <w:i/>
            <w:iCs/>
            <w:color w:val="000000"/>
            <w:sz w:val="20"/>
            <w:szCs w:val="20"/>
          </w:rPr>
          <w:delText xml:space="preserve"> cestující</w:delText>
        </w:r>
        <w:r w:rsidRPr="009D1C2B" w:rsidDel="00BE3F5F">
          <w:rPr>
            <w:rFonts w:asciiTheme="minorBidi" w:hAnsiTheme="minorBidi"/>
            <w:i/>
            <w:iCs/>
            <w:color w:val="000000"/>
            <w:sz w:val="20"/>
            <w:szCs w:val="20"/>
          </w:rPr>
          <w:delText xml:space="preserve"> seznámí s historií těžby, keramickými závody a dalšími zajímavými místy </w:delText>
        </w:r>
        <w:r w:rsidDel="00BE3F5F">
          <w:rPr>
            <w:rFonts w:asciiTheme="minorBidi" w:hAnsiTheme="minorBidi"/>
            <w:i/>
            <w:iCs/>
            <w:color w:val="000000"/>
            <w:sz w:val="20"/>
            <w:szCs w:val="20"/>
          </w:rPr>
          <w:delText xml:space="preserve">spojenými </w:delText>
        </w:r>
        <w:r w:rsidDel="00BE3F5F">
          <w:rPr>
            <w:rFonts w:asciiTheme="minorBidi" w:hAnsiTheme="minorBidi"/>
            <w:i/>
            <w:iCs/>
            <w:color w:val="000000"/>
            <w:sz w:val="20"/>
            <w:szCs w:val="20"/>
          </w:rPr>
          <w:lastRenderedPageBreak/>
          <w:delText xml:space="preserve">s průmyslem </w:delText>
        </w:r>
        <w:r w:rsidRPr="009D1C2B" w:rsidDel="00BE3F5F">
          <w:rPr>
            <w:rFonts w:asciiTheme="minorBidi" w:hAnsiTheme="minorBidi"/>
            <w:i/>
            <w:iCs/>
            <w:color w:val="000000"/>
            <w:sz w:val="20"/>
            <w:szCs w:val="20"/>
          </w:rPr>
          <w:delText>na severním Plzeňsku</w:delText>
        </w:r>
      </w:del>
      <w:ins w:id="24" w:author="Prokopová Helena" w:date="2019-05-14T07:17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. Na trase Plzeň -  Hromnice – Kaznějov – Nevřeň se</w:t>
        </w:r>
      </w:ins>
      <w:ins w:id="25" w:author="Prokopová Helena" w:date="2019-05-14T07:18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 jejich účastníci</w:t>
        </w:r>
      </w:ins>
      <w:ins w:id="26" w:author="Prokopová Helena" w:date="2019-05-14T07:17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 od p</w:t>
        </w:r>
      </w:ins>
      <w:ins w:id="27" w:author="Prokopová Helena" w:date="2019-05-14T07:18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růvodce</w:t>
        </w:r>
      </w:ins>
      <w:ins w:id="28" w:author="Prokopová Helena" w:date="2019-05-14T07:17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 </w:t>
        </w:r>
      </w:ins>
      <w:ins w:id="29" w:author="Prokopová Helena" w:date="2019-05-14T07:18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dozvědí řadu zajímavých informací nejen o těžbě kaolinu na se</w:t>
        </w:r>
      </w:ins>
      <w:ins w:id="30" w:author="Prokopová Helena" w:date="2019-05-14T07:19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verním Plzeňsku. </w:t>
        </w:r>
      </w:ins>
      <w:ins w:id="31" w:author="Prokopová Helena" w:date="2019-05-14T07:24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Pokud se p</w:t>
        </w:r>
      </w:ins>
      <w:ins w:id="32" w:author="Prokopová Helena" w:date="2019-05-14T07:25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>remiéra vydaří, rádi bychom</w:t>
        </w:r>
      </w:ins>
      <w:ins w:id="33" w:author="Prokopová Helena" w:date="2019-05-14T07:26:00Z">
        <w:r w:rsidR="00164648">
          <w:rPr>
            <w:rFonts w:asciiTheme="minorBidi" w:hAnsiTheme="minorBidi"/>
            <w:i/>
            <w:iCs/>
            <w:color w:val="000000"/>
            <w:sz w:val="20"/>
            <w:szCs w:val="20"/>
          </w:rPr>
          <w:t>,</w:t>
        </w:r>
      </w:ins>
      <w:ins w:id="34" w:author="Prokopová Helena" w:date="2019-05-14T07:25:00Z">
        <w:r w:rsidR="00BE3F5F">
          <w:rPr>
            <w:rFonts w:asciiTheme="minorBidi" w:hAnsiTheme="minorBidi"/>
            <w:i/>
            <w:iCs/>
            <w:color w:val="000000"/>
            <w:sz w:val="20"/>
            <w:szCs w:val="20"/>
          </w:rPr>
          <w:t xml:space="preserve"> aby se se do budoucna </w:t>
        </w:r>
        <w:r w:rsidR="004D5F99">
          <w:rPr>
            <w:rFonts w:asciiTheme="minorBidi" w:hAnsiTheme="minorBidi"/>
            <w:i/>
            <w:iCs/>
            <w:color w:val="000000"/>
            <w:sz w:val="20"/>
            <w:szCs w:val="20"/>
          </w:rPr>
          <w:t>tyto zážitkové jízdy konaly pravidelně.</w:t>
        </w:r>
      </w:ins>
      <w:del w:id="35" w:author="Prokopová Helena" w:date="2019-05-14T07:26:00Z">
        <w:r w:rsidRPr="009D1C2B" w:rsidDel="00164648">
          <w:rPr>
            <w:rFonts w:asciiTheme="minorBidi" w:hAnsiTheme="minorBidi"/>
            <w:color w:val="000000"/>
            <w:sz w:val="20"/>
            <w:szCs w:val="20"/>
          </w:rPr>
          <w:delText>.</w:delText>
        </w:r>
      </w:del>
      <w:bookmarkStart w:id="36" w:name="_GoBack"/>
      <w:bookmarkEnd w:id="36"/>
      <w:r w:rsidRPr="009D1C2B">
        <w:rPr>
          <w:rFonts w:asciiTheme="minorBidi" w:hAnsiTheme="minorBidi"/>
          <w:color w:val="000000"/>
          <w:sz w:val="20"/>
          <w:szCs w:val="20"/>
        </w:rPr>
        <w:t xml:space="preserve">“  </w:t>
      </w:r>
    </w:p>
    <w:p w:rsidR="00D0432B" w:rsidRDefault="00D0432B" w:rsidP="00D349E6">
      <w:pPr>
        <w:jc w:val="both"/>
        <w:rPr>
          <w:rFonts w:asciiTheme="minorBidi" w:hAnsiTheme="minorBidi"/>
          <w:color w:val="000000"/>
          <w:sz w:val="20"/>
          <w:szCs w:val="20"/>
        </w:rPr>
      </w:pPr>
      <w:r w:rsidRPr="009D1C2B">
        <w:rPr>
          <w:rFonts w:asciiTheme="minorBidi" w:hAnsiTheme="minorBidi"/>
          <w:color w:val="000000"/>
          <w:sz w:val="20"/>
          <w:szCs w:val="20"/>
        </w:rPr>
        <w:t xml:space="preserve">Oslavami svého 120. výročí se k festivalu </w:t>
      </w:r>
      <w:proofErr w:type="spellStart"/>
      <w:r w:rsidRPr="009D1C2B">
        <w:rPr>
          <w:rFonts w:asciiTheme="minorBidi" w:hAnsiTheme="minorBidi"/>
          <w:color w:val="000000"/>
          <w:sz w:val="20"/>
          <w:szCs w:val="20"/>
        </w:rPr>
        <w:t>Industry</w:t>
      </w:r>
      <w:proofErr w:type="spellEnd"/>
      <w:r w:rsidRPr="009D1C2B">
        <w:rPr>
          <w:rFonts w:asciiTheme="minorBidi" w:hAnsiTheme="minorBidi"/>
          <w:color w:val="000000"/>
          <w:sz w:val="20"/>
          <w:szCs w:val="20"/>
        </w:rPr>
        <w:t xml:space="preserve"> Open připojí také Plzeňské městské dopravní podniky. Hlavní část oslav je plánovaná na sobotu 15. června, kdy bude připraven celodenní program ve vozovně tramvají na Slovanech a novém depu na Karlově. Nebudou chybět ani jízdy historickými vozy.</w:t>
      </w:r>
    </w:p>
    <w:p w:rsidR="004F6DBD" w:rsidRDefault="00C74939" w:rsidP="005606CA">
      <w:pPr>
        <w:jc w:val="both"/>
        <w:rPr>
          <w:rFonts w:asciiTheme="minorBidi" w:hAnsiTheme="minorBidi"/>
          <w:color w:val="000000"/>
          <w:sz w:val="20"/>
          <w:szCs w:val="20"/>
        </w:rPr>
      </w:pPr>
      <w:r>
        <w:rPr>
          <w:rFonts w:asciiTheme="minorBidi" w:hAnsiTheme="minorBidi"/>
          <w:color w:val="000000"/>
          <w:sz w:val="20"/>
          <w:szCs w:val="20"/>
        </w:rPr>
        <w:t>„</w:t>
      </w:r>
      <w:r w:rsidRPr="00C74939">
        <w:rPr>
          <w:rFonts w:asciiTheme="minorBidi" w:hAnsiTheme="minorBidi"/>
          <w:i/>
          <w:iCs/>
          <w:color w:val="000000"/>
          <w:sz w:val="20"/>
          <w:szCs w:val="20"/>
        </w:rPr>
        <w:t xml:space="preserve">Do programu se kromě dopravních podniků zapojí také další městské firmy. Komentované prohlídky úpravny vody </w:t>
      </w:r>
      <w:r w:rsidR="004F34BB">
        <w:rPr>
          <w:rFonts w:asciiTheme="minorBidi" w:hAnsiTheme="minorBidi"/>
          <w:i/>
          <w:iCs/>
          <w:color w:val="000000"/>
          <w:sz w:val="20"/>
          <w:szCs w:val="20"/>
        </w:rPr>
        <w:t xml:space="preserve">i </w:t>
      </w:r>
      <w:r w:rsidRPr="00C74939">
        <w:rPr>
          <w:rFonts w:asciiTheme="minorBidi" w:hAnsiTheme="minorBidi"/>
          <w:i/>
          <w:iCs/>
          <w:color w:val="000000"/>
          <w:sz w:val="20"/>
          <w:szCs w:val="20"/>
        </w:rPr>
        <w:t xml:space="preserve">čističky odpadních vod chystá VODÁRNA </w:t>
      </w:r>
      <w:r w:rsidR="007D3464">
        <w:rPr>
          <w:rFonts w:asciiTheme="minorBidi" w:hAnsiTheme="minorBidi"/>
          <w:i/>
          <w:iCs/>
          <w:color w:val="000000"/>
          <w:sz w:val="20"/>
          <w:szCs w:val="20"/>
        </w:rPr>
        <w:t>PLZEŇ</w:t>
      </w:r>
      <w:r w:rsidRPr="00C74939">
        <w:rPr>
          <w:rFonts w:asciiTheme="minorBidi" w:hAnsiTheme="minorBidi"/>
          <w:i/>
          <w:iCs/>
          <w:color w:val="000000"/>
          <w:sz w:val="20"/>
          <w:szCs w:val="20"/>
        </w:rPr>
        <w:t>. Nahlédnout bude možné i do spalovny odpadu ZEVO Plzeň,</w:t>
      </w:r>
      <w:r w:rsidR="004714CC">
        <w:rPr>
          <w:rFonts w:asciiTheme="minorBidi" w:hAnsiTheme="minorBidi"/>
          <w:i/>
          <w:iCs/>
          <w:color w:val="000000"/>
          <w:sz w:val="20"/>
          <w:szCs w:val="20"/>
        </w:rPr>
        <w:t xml:space="preserve"> </w:t>
      </w:r>
      <w:r w:rsidRPr="00C74939">
        <w:rPr>
          <w:rFonts w:asciiTheme="minorBidi" w:hAnsiTheme="minorBidi"/>
          <w:i/>
          <w:iCs/>
          <w:color w:val="000000"/>
          <w:sz w:val="20"/>
          <w:szCs w:val="20"/>
        </w:rPr>
        <w:t>která patří k nejmodernějším zařízením svého druhu. De</w:t>
      </w:r>
      <w:r w:rsidR="004714CC">
        <w:rPr>
          <w:rFonts w:asciiTheme="minorBidi" w:hAnsiTheme="minorBidi"/>
          <w:i/>
          <w:iCs/>
          <w:color w:val="000000"/>
          <w:sz w:val="20"/>
          <w:szCs w:val="20"/>
        </w:rPr>
        <w:t>n</w:t>
      </w:r>
      <w:r w:rsidRPr="00C74939">
        <w:rPr>
          <w:rFonts w:asciiTheme="minorBidi" w:hAnsiTheme="minorBidi"/>
          <w:i/>
          <w:iCs/>
          <w:color w:val="000000"/>
          <w:sz w:val="20"/>
          <w:szCs w:val="20"/>
        </w:rPr>
        <w:t xml:space="preserve"> otevřených dveří s bohatým programem pro děti </w:t>
      </w:r>
      <w:r w:rsidR="004F34BB">
        <w:rPr>
          <w:rFonts w:asciiTheme="minorBidi" w:hAnsiTheme="minorBidi"/>
          <w:i/>
          <w:iCs/>
          <w:color w:val="000000"/>
          <w:sz w:val="20"/>
          <w:szCs w:val="20"/>
        </w:rPr>
        <w:t xml:space="preserve">pak </w:t>
      </w:r>
      <w:r w:rsidRPr="00C74939">
        <w:rPr>
          <w:rFonts w:asciiTheme="minorBidi" w:hAnsiTheme="minorBidi"/>
          <w:i/>
          <w:iCs/>
          <w:color w:val="000000"/>
          <w:sz w:val="20"/>
          <w:szCs w:val="20"/>
        </w:rPr>
        <w:t xml:space="preserve">připravila </w:t>
      </w:r>
      <w:r w:rsidR="004F34BB">
        <w:rPr>
          <w:rFonts w:asciiTheme="minorBidi" w:hAnsiTheme="minorBidi"/>
          <w:i/>
          <w:iCs/>
          <w:color w:val="000000"/>
          <w:sz w:val="20"/>
          <w:szCs w:val="20"/>
        </w:rPr>
        <w:t xml:space="preserve">společnost </w:t>
      </w:r>
      <w:r w:rsidRPr="00C74939">
        <w:rPr>
          <w:rFonts w:asciiTheme="minorBidi" w:hAnsiTheme="minorBidi"/>
          <w:i/>
          <w:iCs/>
          <w:color w:val="000000"/>
          <w:sz w:val="20"/>
          <w:szCs w:val="20"/>
        </w:rPr>
        <w:t>Čistá Plzeň</w:t>
      </w:r>
      <w:r>
        <w:rPr>
          <w:rFonts w:asciiTheme="minorBidi" w:hAnsiTheme="minorBidi"/>
          <w:color w:val="000000"/>
          <w:sz w:val="20"/>
          <w:szCs w:val="20"/>
        </w:rPr>
        <w:t>,“ říká první náměstek primátora města Plzně Roman Zarzycký.</w:t>
      </w:r>
    </w:p>
    <w:p w:rsidR="007D3FC3" w:rsidRDefault="007C4826" w:rsidP="00C74939">
      <w:pPr>
        <w:jc w:val="both"/>
        <w:rPr>
          <w:rFonts w:asciiTheme="minorBidi" w:hAnsiTheme="minorBidi"/>
          <w:sz w:val="20"/>
          <w:szCs w:val="20"/>
        </w:rPr>
      </w:pPr>
      <w:r w:rsidRPr="009D1C2B">
        <w:rPr>
          <w:rFonts w:asciiTheme="minorBidi" w:hAnsiTheme="minorBidi"/>
          <w:color w:val="000000"/>
          <w:sz w:val="20"/>
          <w:szCs w:val="20"/>
        </w:rPr>
        <w:t>Speciální festivalové prohlídky chystá také Plzeňský Prazdroj. Účastníky prohlídek seznámí s historií pivovarských budov a rozvojem celého areálu. Po</w:t>
      </w:r>
      <w:r w:rsidR="009D1C2B">
        <w:rPr>
          <w:rFonts w:asciiTheme="minorBidi" w:hAnsiTheme="minorBidi"/>
          <w:color w:val="000000"/>
          <w:sz w:val="20"/>
          <w:szCs w:val="20"/>
        </w:rPr>
        <w:t>d</w:t>
      </w:r>
      <w:r w:rsidRPr="009D1C2B">
        <w:rPr>
          <w:rFonts w:asciiTheme="minorBidi" w:hAnsiTheme="minorBidi"/>
          <w:color w:val="000000"/>
          <w:sz w:val="20"/>
          <w:szCs w:val="20"/>
        </w:rPr>
        <w:t>ívají se i na místa, kam obvykle mají přístup pouze zaměstnanci a běžným turistům zůstávají skryta</w:t>
      </w:r>
      <w:r w:rsidR="00C74939">
        <w:rPr>
          <w:rFonts w:asciiTheme="minorBidi" w:hAnsiTheme="minorBidi"/>
          <w:color w:val="000000"/>
          <w:sz w:val="20"/>
          <w:szCs w:val="20"/>
        </w:rPr>
        <w:t>, a to včetně logistického centra, odkud putuje pivo do celého světa.</w:t>
      </w:r>
      <w:r w:rsidR="004714CC" w:rsidRPr="004714CC">
        <w:rPr>
          <w:rFonts w:asciiTheme="minorBidi" w:hAnsiTheme="minorBidi"/>
          <w:color w:val="000000"/>
          <w:sz w:val="20"/>
          <w:szCs w:val="20"/>
        </w:rPr>
        <w:t xml:space="preserve"> </w:t>
      </w:r>
      <w:r w:rsidR="004714CC">
        <w:rPr>
          <w:rFonts w:asciiTheme="minorBidi" w:hAnsiTheme="minorBidi"/>
          <w:color w:val="000000"/>
          <w:sz w:val="20"/>
          <w:szCs w:val="20"/>
        </w:rPr>
        <w:t>Kulturním programem</w:t>
      </w:r>
      <w:r w:rsidR="004F34BB">
        <w:rPr>
          <w:rFonts w:asciiTheme="minorBidi" w:hAnsiTheme="minorBidi"/>
          <w:color w:val="000000"/>
          <w:sz w:val="20"/>
          <w:szCs w:val="20"/>
        </w:rPr>
        <w:t xml:space="preserve"> i komentovanými prohlídkami v rámci</w:t>
      </w:r>
      <w:r w:rsidR="004714CC">
        <w:rPr>
          <w:rFonts w:asciiTheme="minorBidi" w:hAnsiTheme="minorBidi"/>
          <w:color w:val="000000"/>
          <w:sz w:val="20"/>
          <w:szCs w:val="20"/>
        </w:rPr>
        <w:t xml:space="preserve"> akce Den BOHEMIA </w:t>
      </w:r>
      <w:proofErr w:type="spellStart"/>
      <w:r w:rsidR="004714CC">
        <w:rPr>
          <w:rFonts w:asciiTheme="minorBidi" w:hAnsiTheme="minorBidi"/>
          <w:color w:val="000000"/>
          <w:sz w:val="20"/>
          <w:szCs w:val="20"/>
        </w:rPr>
        <w:t>SEKTu</w:t>
      </w:r>
      <w:proofErr w:type="spellEnd"/>
      <w:r w:rsidR="004714CC">
        <w:rPr>
          <w:rFonts w:asciiTheme="minorBidi" w:hAnsiTheme="minorBidi"/>
          <w:color w:val="000000"/>
          <w:sz w:val="20"/>
          <w:szCs w:val="20"/>
        </w:rPr>
        <w:t xml:space="preserve"> se připojí i přední český výrobce šumivých vín ze Starého Plzence.</w:t>
      </w:r>
    </w:p>
    <w:p w:rsidR="00C341C1" w:rsidRPr="009D1C2B" w:rsidRDefault="00C341C1" w:rsidP="0085762E">
      <w:pPr>
        <w:jc w:val="both"/>
        <w:rPr>
          <w:rFonts w:asciiTheme="minorBidi" w:hAnsiTheme="minorBidi"/>
          <w:color w:val="000000"/>
          <w:sz w:val="20"/>
          <w:szCs w:val="20"/>
        </w:rPr>
      </w:pPr>
      <w:r w:rsidRPr="009D1C2B">
        <w:rPr>
          <w:rFonts w:asciiTheme="minorBidi" w:hAnsiTheme="minorBidi"/>
          <w:color w:val="000000"/>
          <w:sz w:val="20"/>
          <w:szCs w:val="20"/>
        </w:rPr>
        <w:t>Zájemci si budou moci za zvýhodněnou cenu prohlédnou</w:t>
      </w:r>
      <w:r w:rsidR="007C4826" w:rsidRPr="009D1C2B">
        <w:rPr>
          <w:rFonts w:asciiTheme="minorBidi" w:hAnsiTheme="minorBidi"/>
          <w:color w:val="000000"/>
          <w:sz w:val="20"/>
          <w:szCs w:val="20"/>
        </w:rPr>
        <w:t xml:space="preserve">t </w:t>
      </w:r>
      <w:r w:rsidR="0085762E" w:rsidRPr="009D1C2B">
        <w:rPr>
          <w:rFonts w:asciiTheme="minorBidi" w:hAnsiTheme="minorBidi"/>
          <w:color w:val="000000"/>
          <w:sz w:val="20"/>
          <w:szCs w:val="20"/>
        </w:rPr>
        <w:t xml:space="preserve">také </w:t>
      </w:r>
      <w:r w:rsidRPr="009D1C2B">
        <w:rPr>
          <w:rFonts w:asciiTheme="minorBidi" w:hAnsiTheme="minorBidi"/>
          <w:color w:val="000000"/>
          <w:sz w:val="20"/>
          <w:szCs w:val="20"/>
        </w:rPr>
        <w:t>jednotlivé Loosovy interiéry, jejich</w:t>
      </w:r>
      <w:r w:rsidR="0085762E">
        <w:rPr>
          <w:rFonts w:asciiTheme="minorBidi" w:hAnsiTheme="minorBidi"/>
          <w:color w:val="000000"/>
          <w:sz w:val="20"/>
          <w:szCs w:val="20"/>
        </w:rPr>
        <w:t>ž</w:t>
      </w:r>
      <w:r w:rsidRPr="009D1C2B">
        <w:rPr>
          <w:rFonts w:asciiTheme="minorBidi" w:hAnsiTheme="minorBidi"/>
          <w:color w:val="000000"/>
          <w:sz w:val="20"/>
          <w:szCs w:val="20"/>
        </w:rPr>
        <w:t xml:space="preserve"> původní majitel</w:t>
      </w:r>
      <w:r w:rsidR="0085762E">
        <w:rPr>
          <w:rFonts w:asciiTheme="minorBidi" w:hAnsiTheme="minorBidi"/>
          <w:color w:val="000000"/>
          <w:sz w:val="20"/>
          <w:szCs w:val="20"/>
        </w:rPr>
        <w:t>é</w:t>
      </w:r>
      <w:r w:rsidRPr="009D1C2B">
        <w:rPr>
          <w:rFonts w:asciiTheme="minorBidi" w:hAnsiTheme="minorBidi"/>
          <w:color w:val="000000"/>
          <w:sz w:val="20"/>
          <w:szCs w:val="20"/>
        </w:rPr>
        <w:t xml:space="preserve"> </w:t>
      </w:r>
      <w:r w:rsidR="007C4826" w:rsidRPr="009D1C2B">
        <w:rPr>
          <w:rFonts w:asciiTheme="minorBidi" w:hAnsiTheme="minorBidi"/>
          <w:color w:val="000000"/>
          <w:sz w:val="20"/>
          <w:szCs w:val="20"/>
        </w:rPr>
        <w:t>patřil</w:t>
      </w:r>
      <w:r w:rsidR="0085762E">
        <w:rPr>
          <w:rFonts w:asciiTheme="minorBidi" w:hAnsiTheme="minorBidi"/>
          <w:color w:val="000000"/>
          <w:sz w:val="20"/>
          <w:szCs w:val="20"/>
        </w:rPr>
        <w:t>i</w:t>
      </w:r>
      <w:r w:rsidRPr="009D1C2B">
        <w:rPr>
          <w:rFonts w:asciiTheme="minorBidi" w:hAnsiTheme="minorBidi"/>
          <w:color w:val="000000"/>
          <w:sz w:val="20"/>
          <w:szCs w:val="20"/>
        </w:rPr>
        <w:t xml:space="preserve"> k významným </w:t>
      </w:r>
      <w:r w:rsidR="0085762E" w:rsidRPr="009D1C2B">
        <w:rPr>
          <w:rFonts w:asciiTheme="minorBidi" w:hAnsiTheme="minorBidi"/>
          <w:color w:val="000000"/>
          <w:sz w:val="20"/>
          <w:szCs w:val="20"/>
        </w:rPr>
        <w:t> </w:t>
      </w:r>
      <w:r w:rsidR="004F34BB">
        <w:rPr>
          <w:rFonts w:asciiTheme="minorBidi" w:hAnsiTheme="minorBidi"/>
          <w:color w:val="000000"/>
          <w:sz w:val="20"/>
          <w:szCs w:val="20"/>
        </w:rPr>
        <w:t>prvorepublikovým průmyslníkům</w:t>
      </w:r>
      <w:r w:rsidRPr="009D1C2B">
        <w:rPr>
          <w:rFonts w:asciiTheme="minorBidi" w:hAnsiTheme="minorBidi"/>
          <w:color w:val="000000"/>
          <w:sz w:val="20"/>
          <w:szCs w:val="20"/>
        </w:rPr>
        <w:t xml:space="preserve">. </w:t>
      </w:r>
      <w:r w:rsidR="00741711">
        <w:rPr>
          <w:rFonts w:asciiTheme="minorBidi" w:hAnsiTheme="minorBidi"/>
          <w:color w:val="000000"/>
          <w:sz w:val="20"/>
          <w:szCs w:val="20"/>
        </w:rPr>
        <w:t xml:space="preserve">Zvýhodněné vstupné a doprovodný program nabídne také Techmania Science Center. Komentovanou prohlídkou </w:t>
      </w:r>
      <w:r w:rsidR="003A7839">
        <w:rPr>
          <w:rFonts w:asciiTheme="minorBidi" w:hAnsiTheme="minorBidi"/>
          <w:color w:val="000000"/>
          <w:sz w:val="20"/>
          <w:szCs w:val="20"/>
        </w:rPr>
        <w:t>areálu</w:t>
      </w:r>
      <w:r w:rsidR="00741711">
        <w:rPr>
          <w:rFonts w:asciiTheme="minorBidi" w:hAnsiTheme="minorBidi"/>
          <w:color w:val="000000"/>
          <w:sz w:val="20"/>
          <w:szCs w:val="20"/>
        </w:rPr>
        <w:t xml:space="preserve"> se připojí DEPO2015. </w:t>
      </w:r>
      <w:r w:rsidR="00DD4885">
        <w:rPr>
          <w:rFonts w:asciiTheme="minorBidi" w:hAnsiTheme="minorBidi"/>
          <w:color w:val="000000"/>
          <w:sz w:val="20"/>
          <w:szCs w:val="20"/>
        </w:rPr>
        <w:t xml:space="preserve">Zájemci budou moci absolvovat architektonickou procházku po </w:t>
      </w:r>
      <w:proofErr w:type="spellStart"/>
      <w:r w:rsidR="0085762E">
        <w:rPr>
          <w:rFonts w:asciiTheme="minorBidi" w:hAnsiTheme="minorBidi"/>
          <w:color w:val="000000"/>
          <w:sz w:val="20"/>
          <w:szCs w:val="20"/>
        </w:rPr>
        <w:t>Doudlevcích</w:t>
      </w:r>
      <w:proofErr w:type="spellEnd"/>
      <w:r w:rsidR="0085762E">
        <w:rPr>
          <w:rFonts w:asciiTheme="minorBidi" w:hAnsiTheme="minorBidi"/>
          <w:color w:val="000000"/>
          <w:sz w:val="20"/>
          <w:szCs w:val="20"/>
        </w:rPr>
        <w:t>, která je provede po historii i současnosti místních průmyslových objektů.</w:t>
      </w:r>
    </w:p>
    <w:p w:rsidR="00203218" w:rsidRDefault="004F34BB" w:rsidP="0085762E">
      <w:pPr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N</w:t>
      </w:r>
      <w:r w:rsidR="00DD4885">
        <w:rPr>
          <w:rFonts w:asciiTheme="minorBidi" w:hAnsiTheme="minorBidi"/>
          <w:sz w:val="20"/>
          <w:szCs w:val="20"/>
        </w:rPr>
        <w:t xml:space="preserve">a řadě míst je </w:t>
      </w:r>
      <w:r>
        <w:rPr>
          <w:rFonts w:asciiTheme="minorBidi" w:hAnsiTheme="minorBidi"/>
          <w:sz w:val="20"/>
          <w:szCs w:val="20"/>
        </w:rPr>
        <w:t xml:space="preserve">program </w:t>
      </w:r>
      <w:r w:rsidR="00DD4885">
        <w:rPr>
          <w:rFonts w:asciiTheme="minorBidi" w:hAnsiTheme="minorBidi"/>
          <w:sz w:val="20"/>
          <w:szCs w:val="20"/>
        </w:rPr>
        <w:t>připraven zdarma.</w:t>
      </w:r>
      <w:r w:rsidR="0085762E">
        <w:rPr>
          <w:rFonts w:asciiTheme="minorBidi" w:hAnsiTheme="minorBidi"/>
          <w:sz w:val="20"/>
          <w:szCs w:val="20"/>
        </w:rPr>
        <w:t xml:space="preserve"> N</w:t>
      </w:r>
      <w:r w:rsidR="00DD4885">
        <w:rPr>
          <w:rFonts w:asciiTheme="minorBidi" w:hAnsiTheme="minorBidi"/>
          <w:sz w:val="20"/>
          <w:szCs w:val="20"/>
        </w:rPr>
        <w:t>a komentované prohlídky je nutné si vzhledem k omezené kapacitě předem zakoupit vstupenky. Předprodej bude zahájen 20. května. Většina vstupenek se bude prodávat prostřednictvím Plzeňské vstupenky a v Turistickém informačním centru na náměstí Republiky vedle plzeňské radnice. Rezervace vstupenek na festivalové prohlídky pivovaru bude možn</w:t>
      </w:r>
      <w:r w:rsidR="0085762E">
        <w:rPr>
          <w:rFonts w:asciiTheme="minorBidi" w:hAnsiTheme="minorBidi"/>
          <w:sz w:val="20"/>
          <w:szCs w:val="20"/>
        </w:rPr>
        <w:t>á</w:t>
      </w:r>
      <w:r w:rsidR="00DD4885">
        <w:rPr>
          <w:rFonts w:asciiTheme="minorBidi" w:hAnsiTheme="minorBidi"/>
          <w:sz w:val="20"/>
          <w:szCs w:val="20"/>
        </w:rPr>
        <w:t xml:space="preserve"> pouze prostřednictvím návštěvnického webu Plzeňského Prazdroje </w:t>
      </w:r>
      <w:hyperlink r:id="rId8" w:history="1">
        <w:r w:rsidR="00DD4885" w:rsidRPr="004A0C2C">
          <w:rPr>
            <w:rStyle w:val="Hypertextovodkaz"/>
            <w:rFonts w:asciiTheme="minorBidi" w:hAnsiTheme="minorBidi"/>
            <w:sz w:val="20"/>
            <w:szCs w:val="20"/>
          </w:rPr>
          <w:t>www.prazdrojvisit.cz</w:t>
        </w:r>
      </w:hyperlink>
      <w:r w:rsidR="00DD4885">
        <w:rPr>
          <w:rFonts w:asciiTheme="minorBidi" w:hAnsiTheme="minorBidi"/>
          <w:sz w:val="20"/>
          <w:szCs w:val="20"/>
        </w:rPr>
        <w:t>.</w:t>
      </w:r>
    </w:p>
    <w:p w:rsidR="00DD4885" w:rsidRPr="00DD4885" w:rsidRDefault="00DD4885" w:rsidP="00D349E6">
      <w:pPr>
        <w:jc w:val="both"/>
        <w:rPr>
          <w:rFonts w:asciiTheme="minorBidi" w:hAnsiTheme="minorBidi"/>
          <w:b/>
          <w:bCs/>
          <w:sz w:val="20"/>
          <w:szCs w:val="20"/>
        </w:rPr>
      </w:pPr>
      <w:r w:rsidRPr="00DD4885">
        <w:rPr>
          <w:rFonts w:asciiTheme="minorBidi" w:hAnsiTheme="minorBidi"/>
          <w:b/>
          <w:bCs/>
          <w:sz w:val="20"/>
          <w:szCs w:val="20"/>
        </w:rPr>
        <w:t xml:space="preserve">Veškeré informace k programu je možné najít na webových stránkách </w:t>
      </w:r>
      <w:hyperlink r:id="rId9" w:history="1">
        <w:r w:rsidRPr="00DD4885">
          <w:rPr>
            <w:rStyle w:val="Hypertextovodkaz"/>
            <w:rFonts w:asciiTheme="minorBidi" w:hAnsiTheme="minorBidi"/>
            <w:b/>
            <w:bCs/>
            <w:sz w:val="20"/>
            <w:szCs w:val="20"/>
          </w:rPr>
          <w:t>www.industryopen.cz</w:t>
        </w:r>
      </w:hyperlink>
    </w:p>
    <w:p w:rsidR="005606CA" w:rsidRPr="005606CA" w:rsidRDefault="005606CA" w:rsidP="005606CA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="Arial" w:hAnsi="Arial" w:cs="Arial"/>
          <w:bCs/>
          <w:sz w:val="22"/>
          <w:szCs w:val="22"/>
        </w:rPr>
      </w:pPr>
      <w:r w:rsidRPr="00B017D1">
        <w:rPr>
          <w:rFonts w:ascii="Arial" w:hAnsi="Arial" w:cs="Arial"/>
          <w:b/>
          <w:sz w:val="22"/>
          <w:szCs w:val="22"/>
        </w:rPr>
        <w:t xml:space="preserve">Kontakt pro média: </w:t>
      </w:r>
      <w:r w:rsidRPr="00B017D1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br/>
      </w:r>
      <w:r w:rsidRPr="005606CA">
        <w:rPr>
          <w:rFonts w:ascii="Arial" w:hAnsi="Arial" w:cs="Arial"/>
          <w:b/>
          <w:sz w:val="22"/>
          <w:szCs w:val="22"/>
        </w:rPr>
        <w:t>Helena Mařanová</w:t>
      </w:r>
      <w:r>
        <w:rPr>
          <w:rFonts w:ascii="Arial" w:hAnsi="Arial" w:cs="Arial"/>
          <w:bCs/>
          <w:sz w:val="22"/>
          <w:szCs w:val="22"/>
        </w:rPr>
        <w:br/>
        <w:t>Plzeň - TURISMUS</w:t>
      </w:r>
      <w:r w:rsidRPr="00B017D1">
        <w:rPr>
          <w:rFonts w:ascii="Arial" w:hAnsi="Arial" w:cs="Arial"/>
          <w:sz w:val="22"/>
          <w:szCs w:val="22"/>
        </w:rPr>
        <w:br/>
      </w:r>
      <w:hyperlink r:id="rId10" w:history="1">
        <w:r w:rsidRPr="000728A1">
          <w:rPr>
            <w:rStyle w:val="Hypertextovodkaz"/>
            <w:rFonts w:ascii="Arial" w:hAnsi="Arial" w:cs="Arial"/>
            <w:sz w:val="22"/>
            <w:szCs w:val="22"/>
          </w:rPr>
          <w:t>maranova@plzen.eu</w:t>
        </w:r>
      </w:hyperlink>
      <w:r w:rsidRPr="00B017D1">
        <w:rPr>
          <w:rFonts w:ascii="Arial" w:hAnsi="Arial" w:cs="Arial"/>
          <w:sz w:val="22"/>
          <w:szCs w:val="22"/>
        </w:rPr>
        <w:br/>
        <w:t xml:space="preserve">Tel: 378 037 964, 727 974 864 </w:t>
      </w:r>
    </w:p>
    <w:p w:rsidR="00DD4885" w:rsidRPr="009D1C2B" w:rsidRDefault="00DD4885" w:rsidP="00203218">
      <w:pPr>
        <w:rPr>
          <w:rFonts w:asciiTheme="minorBidi" w:hAnsiTheme="minorBidi"/>
          <w:sz w:val="20"/>
          <w:szCs w:val="20"/>
        </w:rPr>
      </w:pPr>
    </w:p>
    <w:p w:rsidR="007C4826" w:rsidRPr="009D1C2B" w:rsidRDefault="007C4826">
      <w:pPr>
        <w:rPr>
          <w:rFonts w:asciiTheme="minorBidi" w:hAnsiTheme="minorBidi"/>
          <w:b/>
          <w:bCs/>
        </w:rPr>
      </w:pPr>
    </w:p>
    <w:sectPr w:rsidR="007C4826" w:rsidRPr="009D1C2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13B" w:rsidRDefault="0025113B" w:rsidP="00DD4885">
      <w:pPr>
        <w:spacing w:after="0" w:line="240" w:lineRule="auto"/>
      </w:pPr>
      <w:r>
        <w:separator/>
      </w:r>
    </w:p>
  </w:endnote>
  <w:endnote w:type="continuationSeparator" w:id="0">
    <w:p w:rsidR="0025113B" w:rsidRDefault="0025113B" w:rsidP="00DD4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85" w:rsidRDefault="00D349E6" w:rsidP="00D349E6">
    <w:pPr>
      <w:pStyle w:val="Zpat"/>
      <w:tabs>
        <w:tab w:val="clear" w:pos="4536"/>
        <w:tab w:val="clear" w:pos="9072"/>
        <w:tab w:val="left" w:pos="7575"/>
      </w:tabs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B323AB4" wp14:editId="4102DB31">
          <wp:simplePos x="0" y="0"/>
          <wp:positionH relativeFrom="column">
            <wp:posOffset>3535680</wp:posOffset>
          </wp:positionH>
          <wp:positionV relativeFrom="paragraph">
            <wp:posOffset>-14605</wp:posOffset>
          </wp:positionV>
          <wp:extent cx="2200910" cy="600075"/>
          <wp:effectExtent l="0" t="0" r="8890" b="9525"/>
          <wp:wrapTight wrapText="bothSides">
            <wp:wrapPolygon edited="0">
              <wp:start x="0" y="0"/>
              <wp:lineTo x="0" y="21257"/>
              <wp:lineTo x="21500" y="21257"/>
              <wp:lineTo x="21500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910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Bidi" w:hAnsiTheme="minorBid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10D5A671" wp14:editId="6F5F043B">
          <wp:simplePos x="0" y="0"/>
          <wp:positionH relativeFrom="column">
            <wp:posOffset>43180</wp:posOffset>
          </wp:positionH>
          <wp:positionV relativeFrom="paragraph">
            <wp:posOffset>-14605</wp:posOffset>
          </wp:positionV>
          <wp:extent cx="1981200" cy="51435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ie - logo P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51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DD4885" w:rsidRDefault="00DD4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13B" w:rsidRDefault="0025113B" w:rsidP="00DD4885">
      <w:pPr>
        <w:spacing w:after="0" w:line="240" w:lineRule="auto"/>
      </w:pPr>
      <w:r>
        <w:separator/>
      </w:r>
    </w:p>
  </w:footnote>
  <w:footnote w:type="continuationSeparator" w:id="0">
    <w:p w:rsidR="0025113B" w:rsidRDefault="0025113B" w:rsidP="00DD48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88"/>
    <w:rsid w:val="00091A88"/>
    <w:rsid w:val="00151266"/>
    <w:rsid w:val="00164648"/>
    <w:rsid w:val="00203218"/>
    <w:rsid w:val="00211C61"/>
    <w:rsid w:val="0025113B"/>
    <w:rsid w:val="00382C9C"/>
    <w:rsid w:val="003A7839"/>
    <w:rsid w:val="004714CC"/>
    <w:rsid w:val="004B52D6"/>
    <w:rsid w:val="004D5F99"/>
    <w:rsid w:val="004F2D70"/>
    <w:rsid w:val="004F34BB"/>
    <w:rsid w:val="004F6DBD"/>
    <w:rsid w:val="005606CA"/>
    <w:rsid w:val="006033F3"/>
    <w:rsid w:val="0068660E"/>
    <w:rsid w:val="006B67DF"/>
    <w:rsid w:val="006D15DD"/>
    <w:rsid w:val="00710E46"/>
    <w:rsid w:val="0071412A"/>
    <w:rsid w:val="00741711"/>
    <w:rsid w:val="007C4826"/>
    <w:rsid w:val="007D3464"/>
    <w:rsid w:val="007D3FC3"/>
    <w:rsid w:val="00822B01"/>
    <w:rsid w:val="0085762E"/>
    <w:rsid w:val="008E5F8C"/>
    <w:rsid w:val="00920A88"/>
    <w:rsid w:val="009D1C2B"/>
    <w:rsid w:val="00A0296B"/>
    <w:rsid w:val="00A411CC"/>
    <w:rsid w:val="00A51171"/>
    <w:rsid w:val="00A7450C"/>
    <w:rsid w:val="00B61CED"/>
    <w:rsid w:val="00B72E8F"/>
    <w:rsid w:val="00BD0D13"/>
    <w:rsid w:val="00BE3F5F"/>
    <w:rsid w:val="00C341C1"/>
    <w:rsid w:val="00C574D4"/>
    <w:rsid w:val="00C70030"/>
    <w:rsid w:val="00C74939"/>
    <w:rsid w:val="00C90C1B"/>
    <w:rsid w:val="00CF2765"/>
    <w:rsid w:val="00D0432B"/>
    <w:rsid w:val="00D349E6"/>
    <w:rsid w:val="00D61B77"/>
    <w:rsid w:val="00D8693E"/>
    <w:rsid w:val="00DD4885"/>
    <w:rsid w:val="00DD7642"/>
    <w:rsid w:val="00E164FE"/>
    <w:rsid w:val="00E350C7"/>
    <w:rsid w:val="00EC2851"/>
    <w:rsid w:val="00EF547A"/>
    <w:rsid w:val="00FB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9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91A88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90C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0C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0C1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0C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0C1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C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D4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4885"/>
  </w:style>
  <w:style w:type="paragraph" w:styleId="Zpat">
    <w:name w:val="footer"/>
    <w:basedOn w:val="Normln"/>
    <w:link w:val="ZpatChar"/>
    <w:uiPriority w:val="99"/>
    <w:unhideWhenUsed/>
    <w:rsid w:val="00DD4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48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9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91A88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90C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0C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0C1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0C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0C1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C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D4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4885"/>
  </w:style>
  <w:style w:type="paragraph" w:styleId="Zpat">
    <w:name w:val="footer"/>
    <w:basedOn w:val="Normln"/>
    <w:link w:val="ZpatChar"/>
    <w:uiPriority w:val="99"/>
    <w:unhideWhenUsed/>
    <w:rsid w:val="00DD4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4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2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zdrojvisit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aranova@plzen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dustryopen.cz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953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Prokopová Helena</dc:creator>
  <cp:lastModifiedBy>Prokopová Helena</cp:lastModifiedBy>
  <cp:revision>7</cp:revision>
  <cp:lastPrinted>2019-05-10T09:20:00Z</cp:lastPrinted>
  <dcterms:created xsi:type="dcterms:W3CDTF">2019-05-13T06:32:00Z</dcterms:created>
  <dcterms:modified xsi:type="dcterms:W3CDTF">2019-05-14T05:26:00Z</dcterms:modified>
</cp:coreProperties>
</file>